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47FF" w14:textId="77777777" w:rsidR="00172F4C" w:rsidRDefault="00172F4C" w:rsidP="00172F4C">
      <w:pPr>
        <w:pStyle w:val="Questionref"/>
      </w:pPr>
      <w:bookmarkStart w:id="0" w:name="dbreak"/>
      <w:bookmarkEnd w:id="0"/>
    </w:p>
    <w:p w14:paraId="1CB4E1D9" w14:textId="77777777" w:rsidR="00172F4C" w:rsidRDefault="00172F4C" w:rsidP="00172F4C">
      <w:pPr>
        <w:pStyle w:val="Questionref"/>
      </w:pPr>
    </w:p>
    <w:p w14:paraId="6248FDFF" w14:textId="77777777" w:rsidR="00172F4C" w:rsidRDefault="00172F4C" w:rsidP="00172F4C">
      <w:pPr>
        <w:pStyle w:val="Questionref"/>
      </w:pPr>
    </w:p>
    <w:p w14:paraId="25451A5F" w14:textId="77777777" w:rsidR="00172F4C" w:rsidRDefault="00172F4C" w:rsidP="00172F4C">
      <w:pPr>
        <w:pStyle w:val="Questionref"/>
      </w:pPr>
    </w:p>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172F4C" w:rsidRPr="00AF5493" w14:paraId="0815644B" w14:textId="77777777" w:rsidTr="00155070">
        <w:trPr>
          <w:trHeight w:val="1152"/>
          <w:jc w:val="center"/>
        </w:trPr>
        <w:tc>
          <w:tcPr>
            <w:tcW w:w="10180" w:type="dxa"/>
            <w:gridSpan w:val="2"/>
            <w:tcBorders>
              <w:top w:val="double" w:sz="6" w:space="0" w:color="auto"/>
              <w:left w:val="double" w:sz="6" w:space="0" w:color="auto"/>
              <w:right w:val="double" w:sz="6" w:space="0" w:color="auto"/>
            </w:tcBorders>
            <w:shd w:val="clear" w:color="auto" w:fill="auto"/>
          </w:tcPr>
          <w:p w14:paraId="67117637" w14:textId="760EFF5C" w:rsidR="00172F4C" w:rsidRPr="00AF5493" w:rsidRDefault="00172F4C" w:rsidP="00155070">
            <w:pPr>
              <w:ind w:left="144" w:right="144"/>
              <w:jc w:val="center"/>
              <w:rPr>
                <w:rFonts w:ascii="Arial" w:hAnsi="Arial"/>
                <w:b/>
                <w:sz w:val="20"/>
                <w:szCs w:val="19"/>
              </w:rPr>
            </w:pPr>
            <w:r w:rsidRPr="00AF5493">
              <w:rPr>
                <w:sz w:val="20"/>
              </w:rPr>
              <w:fldChar w:fldCharType="begin"/>
            </w:r>
            <w:r w:rsidRPr="00AF5493">
              <w:rPr>
                <w:sz w:val="20"/>
              </w:rPr>
              <w:instrText xml:space="preserve"> MACROBUTTON MTEditEquationSection2 </w:instrText>
            </w:r>
            <w:r w:rsidRPr="00AF5493">
              <w:rPr>
                <w:vanish/>
                <w:color w:val="FF0000"/>
                <w:sz w:val="20"/>
              </w:rPr>
              <w:instrText>Equation Chapter 1 Section 1</w:instrText>
            </w:r>
            <w:r w:rsidRPr="00AF5493">
              <w:rPr>
                <w:sz w:val="20"/>
              </w:rPr>
              <w:fldChar w:fldCharType="begin"/>
            </w:r>
            <w:r w:rsidRPr="00AF5493">
              <w:rPr>
                <w:sz w:val="20"/>
              </w:rPr>
              <w:instrText xml:space="preserve"> SEQ MTEqn \r \h \* MERGEFORMAT </w:instrText>
            </w:r>
            <w:r w:rsidRPr="00AF5493">
              <w:rPr>
                <w:sz w:val="20"/>
              </w:rPr>
              <w:fldChar w:fldCharType="end"/>
            </w:r>
            <w:r w:rsidRPr="00AF5493">
              <w:rPr>
                <w:sz w:val="20"/>
              </w:rPr>
              <w:fldChar w:fldCharType="begin"/>
            </w:r>
            <w:r w:rsidRPr="00AF5493">
              <w:rPr>
                <w:sz w:val="20"/>
              </w:rPr>
              <w:instrText xml:space="preserve"> SEQ MTSec \r 1 \h \* MERGEFORMAT </w:instrText>
            </w:r>
            <w:r w:rsidRPr="00AF5493">
              <w:rPr>
                <w:sz w:val="20"/>
              </w:rPr>
              <w:fldChar w:fldCharType="end"/>
            </w:r>
            <w:r w:rsidRPr="00AF5493">
              <w:rPr>
                <w:sz w:val="20"/>
              </w:rPr>
              <w:fldChar w:fldCharType="begin"/>
            </w:r>
            <w:r w:rsidRPr="00AF5493">
              <w:rPr>
                <w:sz w:val="20"/>
              </w:rPr>
              <w:instrText xml:space="preserve"> SEQ MTChap \r 1 \h \* MERGEFORMAT </w:instrText>
            </w:r>
            <w:r w:rsidRPr="00AF5493">
              <w:rPr>
                <w:sz w:val="20"/>
              </w:rPr>
              <w:fldChar w:fldCharType="end"/>
            </w:r>
            <w:r w:rsidRPr="00AF5493">
              <w:rPr>
                <w:sz w:val="20"/>
              </w:rPr>
              <w:fldChar w:fldCharType="end"/>
            </w:r>
            <w:r w:rsidRPr="00AF5493">
              <w:rPr>
                <w:rFonts w:ascii="Arial" w:hAnsi="Arial"/>
                <w:b/>
                <w:sz w:val="20"/>
                <w:szCs w:val="19"/>
              </w:rPr>
              <w:t>U.S. Radiocommunications Sector</w:t>
            </w:r>
          </w:p>
          <w:p w14:paraId="23F115AB" w14:textId="77777777" w:rsidR="00172F4C" w:rsidRPr="00AF5493" w:rsidRDefault="00172F4C" w:rsidP="00155070">
            <w:pPr>
              <w:ind w:left="144" w:right="144"/>
              <w:jc w:val="center"/>
              <w:rPr>
                <w:rFonts w:ascii="Arial" w:hAnsi="Arial"/>
                <w:b/>
                <w:sz w:val="20"/>
                <w:szCs w:val="19"/>
              </w:rPr>
            </w:pPr>
            <w:r w:rsidRPr="00AF5493">
              <w:rPr>
                <w:rFonts w:ascii="Arial" w:hAnsi="Arial"/>
                <w:b/>
                <w:sz w:val="20"/>
                <w:szCs w:val="19"/>
              </w:rPr>
              <w:t>Fact Sheet</w:t>
            </w:r>
          </w:p>
          <w:p w14:paraId="72D8F3FF" w14:textId="77777777" w:rsidR="00172F4C" w:rsidRPr="00AF5493" w:rsidRDefault="00172F4C" w:rsidP="00155070">
            <w:pPr>
              <w:ind w:left="144" w:right="144"/>
              <w:rPr>
                <w:rFonts w:ascii="Arial" w:hAnsi="Arial"/>
                <w:b/>
                <w:sz w:val="20"/>
                <w:szCs w:val="19"/>
              </w:rPr>
            </w:pPr>
          </w:p>
        </w:tc>
      </w:tr>
      <w:tr w:rsidR="00172F4C" w:rsidRPr="00AF5493" w14:paraId="603B4BCD" w14:textId="77777777" w:rsidTr="00155070">
        <w:trPr>
          <w:trHeight w:val="327"/>
          <w:jc w:val="center"/>
        </w:trPr>
        <w:tc>
          <w:tcPr>
            <w:tcW w:w="4647" w:type="dxa"/>
            <w:tcBorders>
              <w:left w:val="double" w:sz="6" w:space="0" w:color="auto"/>
            </w:tcBorders>
          </w:tcPr>
          <w:p w14:paraId="37B53F07" w14:textId="77777777" w:rsidR="00172F4C" w:rsidRPr="00AF5493" w:rsidRDefault="00172F4C" w:rsidP="00155070">
            <w:pPr>
              <w:spacing w:before="0"/>
              <w:ind w:left="900" w:right="144" w:hanging="756"/>
              <w:rPr>
                <w:rFonts w:ascii="Arial" w:hAnsi="Arial"/>
                <w:sz w:val="20"/>
                <w:szCs w:val="19"/>
              </w:rPr>
            </w:pPr>
            <w:r w:rsidRPr="00AF5493">
              <w:rPr>
                <w:rFonts w:ascii="Arial" w:hAnsi="Arial"/>
                <w:b/>
                <w:sz w:val="20"/>
                <w:szCs w:val="19"/>
              </w:rPr>
              <w:t>Working Party:</w:t>
            </w:r>
            <w:r w:rsidRPr="00AF5493">
              <w:rPr>
                <w:rFonts w:ascii="Arial" w:hAnsi="Arial"/>
                <w:sz w:val="20"/>
                <w:szCs w:val="19"/>
              </w:rPr>
              <w:t xml:space="preserve">  ITU-R WP 4C</w:t>
            </w:r>
          </w:p>
          <w:p w14:paraId="3F3FC8B5" w14:textId="77777777" w:rsidR="00172F4C" w:rsidRPr="00AF5493" w:rsidRDefault="00172F4C" w:rsidP="00155070">
            <w:pPr>
              <w:spacing w:before="0"/>
              <w:ind w:left="900" w:right="144" w:hanging="756"/>
              <w:rPr>
                <w:rFonts w:ascii="Arial" w:hAnsi="Arial"/>
                <w:sz w:val="20"/>
                <w:szCs w:val="19"/>
              </w:rPr>
            </w:pPr>
          </w:p>
        </w:tc>
        <w:tc>
          <w:tcPr>
            <w:tcW w:w="5533" w:type="dxa"/>
            <w:tcBorders>
              <w:right w:val="double" w:sz="6" w:space="0" w:color="auto"/>
            </w:tcBorders>
          </w:tcPr>
          <w:p w14:paraId="0D03A771" w14:textId="4CA4120C" w:rsidR="00172F4C" w:rsidRPr="00AF5493" w:rsidRDefault="00172F4C" w:rsidP="00155070">
            <w:pPr>
              <w:spacing w:before="0"/>
              <w:ind w:left="144" w:right="144"/>
              <w:rPr>
                <w:rFonts w:ascii="Arial" w:hAnsi="Arial"/>
                <w:sz w:val="20"/>
                <w:szCs w:val="19"/>
              </w:rPr>
            </w:pPr>
            <w:r w:rsidRPr="00AF5493">
              <w:rPr>
                <w:rFonts w:ascii="Arial" w:hAnsi="Arial"/>
                <w:b/>
                <w:sz w:val="20"/>
                <w:szCs w:val="19"/>
              </w:rPr>
              <w:t xml:space="preserve">Document No: </w:t>
            </w:r>
            <w:r w:rsidRPr="00AF5493">
              <w:rPr>
                <w:rFonts w:ascii="Arial" w:hAnsi="Arial"/>
                <w:sz w:val="20"/>
                <w:szCs w:val="19"/>
              </w:rPr>
              <w:t xml:space="preserve"> </w:t>
            </w:r>
            <w:r w:rsidRPr="005A45B4">
              <w:rPr>
                <w:rFonts w:ascii="Arial" w:hAnsi="Arial"/>
                <w:sz w:val="20"/>
                <w:szCs w:val="19"/>
              </w:rPr>
              <w:t>US4C-</w:t>
            </w:r>
            <w:r w:rsidR="005A45B4" w:rsidRPr="005A45B4">
              <w:rPr>
                <w:rFonts w:ascii="Arial" w:hAnsi="Arial"/>
                <w:sz w:val="20"/>
                <w:szCs w:val="19"/>
              </w:rPr>
              <w:t>01</w:t>
            </w:r>
          </w:p>
        </w:tc>
      </w:tr>
      <w:tr w:rsidR="00172F4C" w:rsidRPr="00AF5493" w14:paraId="10DC916E" w14:textId="77777777" w:rsidTr="00155070">
        <w:trPr>
          <w:trHeight w:val="660"/>
          <w:jc w:val="center"/>
        </w:trPr>
        <w:tc>
          <w:tcPr>
            <w:tcW w:w="4647" w:type="dxa"/>
            <w:tcBorders>
              <w:left w:val="double" w:sz="6" w:space="0" w:color="auto"/>
            </w:tcBorders>
          </w:tcPr>
          <w:p w14:paraId="5DD7E8B0" w14:textId="77777777" w:rsidR="00172F4C" w:rsidRPr="00AF5493" w:rsidRDefault="00172F4C" w:rsidP="00155070">
            <w:pPr>
              <w:spacing w:before="0"/>
              <w:ind w:left="450" w:right="144" w:hanging="306"/>
              <w:rPr>
                <w:rFonts w:ascii="Arial" w:hAnsi="Arial"/>
                <w:sz w:val="20"/>
                <w:szCs w:val="19"/>
              </w:rPr>
            </w:pPr>
            <w:r w:rsidRPr="00AF5493">
              <w:rPr>
                <w:rFonts w:ascii="Arial" w:hAnsi="Arial"/>
                <w:b/>
                <w:sz w:val="20"/>
                <w:szCs w:val="19"/>
              </w:rPr>
              <w:t>Ref:</w:t>
            </w:r>
            <w:r w:rsidRPr="00AF5493">
              <w:rPr>
                <w:rFonts w:ascii="Arial" w:hAnsi="Arial"/>
                <w:sz w:val="20"/>
                <w:szCs w:val="19"/>
              </w:rPr>
              <w:t xml:space="preserve"> </w:t>
            </w:r>
            <w:r>
              <w:rPr>
                <w:rFonts w:ascii="Arial" w:hAnsi="Arial"/>
                <w:sz w:val="20"/>
                <w:szCs w:val="19"/>
              </w:rPr>
              <w:t xml:space="preserve">Doc. </w:t>
            </w:r>
            <w:r w:rsidRPr="00CF6386">
              <w:rPr>
                <w:rFonts w:ascii="Arial" w:eastAsia="Calibri" w:hAnsi="Arial"/>
                <w:sz w:val="20"/>
                <w:szCs w:val="19"/>
              </w:rPr>
              <w:t>ITU-R M.1787</w:t>
            </w:r>
          </w:p>
        </w:tc>
        <w:tc>
          <w:tcPr>
            <w:tcW w:w="5533" w:type="dxa"/>
            <w:tcBorders>
              <w:right w:val="double" w:sz="6" w:space="0" w:color="auto"/>
            </w:tcBorders>
          </w:tcPr>
          <w:p w14:paraId="3F069363" w14:textId="2E986739" w:rsidR="00172F4C" w:rsidRPr="00AF5493" w:rsidRDefault="00172F4C" w:rsidP="00155070">
            <w:pPr>
              <w:tabs>
                <w:tab w:val="left" w:pos="162"/>
              </w:tabs>
              <w:spacing w:before="0"/>
              <w:ind w:left="612" w:right="144" w:hanging="468"/>
              <w:rPr>
                <w:rFonts w:ascii="Arial" w:hAnsi="Arial"/>
                <w:sz w:val="20"/>
                <w:szCs w:val="19"/>
              </w:rPr>
            </w:pPr>
            <w:r w:rsidRPr="00AF5493">
              <w:rPr>
                <w:rFonts w:ascii="Arial" w:hAnsi="Arial"/>
                <w:b/>
                <w:sz w:val="20"/>
                <w:szCs w:val="19"/>
              </w:rPr>
              <w:t>Date:</w:t>
            </w:r>
            <w:r w:rsidRPr="00AF5493">
              <w:rPr>
                <w:rFonts w:ascii="Arial" w:hAnsi="Arial"/>
                <w:sz w:val="20"/>
                <w:szCs w:val="19"/>
              </w:rPr>
              <w:t xml:space="preserve">  </w:t>
            </w:r>
            <w:r>
              <w:rPr>
                <w:rFonts w:ascii="Arial" w:hAnsi="Arial"/>
                <w:sz w:val="20"/>
                <w:szCs w:val="19"/>
                <w:highlight w:val="yellow"/>
              </w:rPr>
              <w:t xml:space="preserve">XX </w:t>
            </w:r>
            <w:r w:rsidR="008F4327" w:rsidRPr="008F4327">
              <w:rPr>
                <w:rFonts w:ascii="Arial" w:hAnsi="Arial"/>
                <w:sz w:val="20"/>
                <w:szCs w:val="19"/>
              </w:rPr>
              <w:t>October</w:t>
            </w:r>
            <w:r w:rsidRPr="008F4327">
              <w:rPr>
                <w:rFonts w:ascii="Arial" w:hAnsi="Arial"/>
                <w:sz w:val="20"/>
                <w:szCs w:val="19"/>
              </w:rPr>
              <w:t xml:space="preserve"> </w:t>
            </w:r>
            <w:r w:rsidRPr="00F075A3">
              <w:rPr>
                <w:rFonts w:ascii="Arial" w:hAnsi="Arial"/>
                <w:sz w:val="20"/>
                <w:szCs w:val="19"/>
              </w:rPr>
              <w:t>2024</w:t>
            </w:r>
          </w:p>
          <w:p w14:paraId="7A510292" w14:textId="77777777" w:rsidR="00172F4C" w:rsidRPr="00AF5493" w:rsidRDefault="00172F4C" w:rsidP="00155070">
            <w:pPr>
              <w:spacing w:before="0"/>
              <w:ind w:left="882" w:right="144" w:hanging="738"/>
              <w:rPr>
                <w:rFonts w:ascii="Arial" w:hAnsi="Arial"/>
                <w:sz w:val="20"/>
                <w:szCs w:val="19"/>
              </w:rPr>
            </w:pPr>
          </w:p>
        </w:tc>
      </w:tr>
      <w:tr w:rsidR="00172F4C" w:rsidRPr="00AF5493" w14:paraId="0CE106E1" w14:textId="77777777" w:rsidTr="00155070">
        <w:trPr>
          <w:jc w:val="center"/>
        </w:trPr>
        <w:tc>
          <w:tcPr>
            <w:tcW w:w="10180" w:type="dxa"/>
            <w:gridSpan w:val="2"/>
            <w:tcBorders>
              <w:left w:val="double" w:sz="6" w:space="0" w:color="auto"/>
              <w:right w:val="double" w:sz="6" w:space="0" w:color="auto"/>
            </w:tcBorders>
          </w:tcPr>
          <w:p w14:paraId="1AEAAF29" w14:textId="77777777" w:rsidR="00172F4C" w:rsidRDefault="00172F4C" w:rsidP="008F4327">
            <w:pPr>
              <w:spacing w:before="0"/>
              <w:ind w:left="450" w:right="144" w:hanging="306"/>
              <w:rPr>
                <w:rFonts w:ascii="Arial" w:eastAsia="Calibri" w:hAnsi="Arial"/>
                <w:sz w:val="20"/>
                <w:szCs w:val="19"/>
              </w:rPr>
            </w:pPr>
            <w:r w:rsidRPr="00AF5493">
              <w:rPr>
                <w:rFonts w:ascii="Arial" w:hAnsi="Arial"/>
                <w:b/>
                <w:sz w:val="20"/>
                <w:szCs w:val="19"/>
              </w:rPr>
              <w:t xml:space="preserve">Document Title: </w:t>
            </w:r>
            <w:r w:rsidR="008F4327" w:rsidRPr="00F9604C">
              <w:rPr>
                <w:rFonts w:ascii="Arial" w:hAnsi="Arial"/>
                <w:bCs/>
                <w:sz w:val="20"/>
                <w:szCs w:val="19"/>
              </w:rPr>
              <w:t>Draft Revision of Recommendation</w:t>
            </w:r>
            <w:r w:rsidR="008F4327" w:rsidRPr="00F9604C">
              <w:rPr>
                <w:rFonts w:ascii="Arial" w:eastAsia="Calibri" w:hAnsi="Arial"/>
                <w:bCs/>
                <w:sz w:val="20"/>
                <w:szCs w:val="19"/>
              </w:rPr>
              <w:t xml:space="preserve"> </w:t>
            </w:r>
            <w:r w:rsidR="008F4327">
              <w:rPr>
                <w:rFonts w:ascii="Arial" w:eastAsia="Calibri" w:hAnsi="Arial"/>
                <w:bCs/>
                <w:sz w:val="20"/>
                <w:szCs w:val="19"/>
              </w:rPr>
              <w:t xml:space="preserve">(DRR) </w:t>
            </w:r>
            <w:r w:rsidR="008F4327">
              <w:rPr>
                <w:rFonts w:ascii="Arial" w:eastAsia="Calibri" w:hAnsi="Arial"/>
                <w:sz w:val="20"/>
                <w:szCs w:val="19"/>
              </w:rPr>
              <w:t>on New Non-GSO RNSS system in the 1164-1215 MHz and 1559-1610 MHz Frequency Bands</w:t>
            </w:r>
          </w:p>
          <w:p w14:paraId="78C3DC22" w14:textId="11A688B3" w:rsidR="008F4327" w:rsidRPr="008F4327" w:rsidRDefault="008F4327" w:rsidP="008F4327">
            <w:pPr>
              <w:spacing w:before="0"/>
              <w:ind w:left="450" w:right="144" w:hanging="306"/>
              <w:rPr>
                <w:rFonts w:ascii="Arial" w:eastAsia="Calibri" w:hAnsi="Arial"/>
                <w:sz w:val="20"/>
                <w:szCs w:val="19"/>
              </w:rPr>
            </w:pPr>
          </w:p>
        </w:tc>
      </w:tr>
      <w:tr w:rsidR="00172F4C" w:rsidRPr="00AF5493" w14:paraId="18EA3AF7" w14:textId="77777777" w:rsidTr="00155070">
        <w:trPr>
          <w:jc w:val="center"/>
        </w:trPr>
        <w:tc>
          <w:tcPr>
            <w:tcW w:w="4647" w:type="dxa"/>
            <w:tcBorders>
              <w:left w:val="double" w:sz="6" w:space="0" w:color="auto"/>
            </w:tcBorders>
          </w:tcPr>
          <w:p w14:paraId="2FD1A966" w14:textId="77777777" w:rsidR="00172F4C" w:rsidRPr="000F444A" w:rsidRDefault="00172F4C" w:rsidP="00155070">
            <w:pPr>
              <w:spacing w:before="0"/>
              <w:ind w:left="144" w:right="144"/>
              <w:rPr>
                <w:rFonts w:ascii="Arial" w:hAnsi="Arial"/>
                <w:b/>
                <w:sz w:val="20"/>
                <w:szCs w:val="19"/>
              </w:rPr>
            </w:pPr>
            <w:r w:rsidRPr="000F444A">
              <w:rPr>
                <w:rFonts w:ascii="Arial" w:hAnsi="Arial"/>
                <w:b/>
                <w:sz w:val="20"/>
                <w:szCs w:val="19"/>
              </w:rPr>
              <w:t>Author(s)/Contributors:</w:t>
            </w:r>
          </w:p>
          <w:p w14:paraId="195C88B8" w14:textId="77777777" w:rsidR="00172F4C" w:rsidRPr="000F444A" w:rsidRDefault="00172F4C" w:rsidP="00155070">
            <w:pPr>
              <w:spacing w:before="0"/>
              <w:ind w:left="144" w:right="144"/>
              <w:rPr>
                <w:rFonts w:ascii="Arial" w:hAnsi="Arial"/>
                <w:b/>
                <w:sz w:val="20"/>
                <w:szCs w:val="19"/>
              </w:rPr>
            </w:pPr>
          </w:p>
          <w:p w14:paraId="0DF5CC72" w14:textId="77777777" w:rsidR="00172F4C" w:rsidRDefault="00172F4C" w:rsidP="00155070">
            <w:pPr>
              <w:spacing w:before="0"/>
              <w:ind w:left="144" w:right="144"/>
              <w:rPr>
                <w:rFonts w:ascii="Arial" w:hAnsi="Arial"/>
                <w:sz w:val="20"/>
                <w:szCs w:val="19"/>
              </w:rPr>
            </w:pPr>
          </w:p>
          <w:p w14:paraId="29B0DD79" w14:textId="3A7C89DE" w:rsidR="00172F4C" w:rsidRDefault="001A61DC" w:rsidP="00155070">
            <w:pPr>
              <w:spacing w:before="0"/>
              <w:ind w:left="144" w:right="144"/>
              <w:rPr>
                <w:rFonts w:ascii="Arial" w:hAnsi="Arial"/>
                <w:sz w:val="20"/>
                <w:szCs w:val="19"/>
              </w:rPr>
            </w:pPr>
            <w:r>
              <w:rPr>
                <w:rFonts w:ascii="Arial" w:hAnsi="Arial"/>
                <w:sz w:val="20"/>
                <w:szCs w:val="19"/>
              </w:rPr>
              <w:t>Tyler Reid</w:t>
            </w:r>
          </w:p>
          <w:p w14:paraId="012D3D4F" w14:textId="77777777" w:rsidR="00172F4C" w:rsidRDefault="00172F4C" w:rsidP="00155070">
            <w:pPr>
              <w:spacing w:before="0"/>
              <w:ind w:left="144" w:right="144"/>
              <w:rPr>
                <w:rFonts w:ascii="Arial" w:hAnsi="Arial"/>
                <w:sz w:val="20"/>
                <w:szCs w:val="19"/>
              </w:rPr>
            </w:pPr>
            <w:r>
              <w:rPr>
                <w:rFonts w:ascii="Arial" w:hAnsi="Arial"/>
                <w:sz w:val="20"/>
                <w:szCs w:val="19"/>
              </w:rPr>
              <w:t>Xona Space Systems, Inc.</w:t>
            </w:r>
          </w:p>
          <w:p w14:paraId="3F95A4B7" w14:textId="77777777" w:rsidR="00172F4C" w:rsidRDefault="00172F4C" w:rsidP="00155070">
            <w:pPr>
              <w:spacing w:before="0"/>
              <w:ind w:left="144" w:right="144"/>
              <w:rPr>
                <w:rFonts w:ascii="Arial" w:hAnsi="Arial"/>
                <w:sz w:val="20"/>
                <w:szCs w:val="19"/>
              </w:rPr>
            </w:pPr>
            <w:r>
              <w:rPr>
                <w:rFonts w:ascii="Arial" w:hAnsi="Arial"/>
                <w:sz w:val="20"/>
                <w:szCs w:val="19"/>
              </w:rPr>
              <w:t>Burlingame, CA</w:t>
            </w:r>
          </w:p>
          <w:p w14:paraId="6ADCCFFA" w14:textId="77777777" w:rsidR="00172F4C" w:rsidRDefault="00172F4C" w:rsidP="00155070">
            <w:pPr>
              <w:spacing w:before="0"/>
              <w:ind w:left="144" w:right="144"/>
              <w:rPr>
                <w:rFonts w:ascii="Arial" w:hAnsi="Arial"/>
                <w:sz w:val="20"/>
                <w:szCs w:val="19"/>
              </w:rPr>
            </w:pPr>
          </w:p>
          <w:p w14:paraId="3423AAC6" w14:textId="77777777" w:rsidR="00172F4C" w:rsidRDefault="00172F4C" w:rsidP="00155070">
            <w:pPr>
              <w:spacing w:before="0"/>
              <w:ind w:left="144" w:right="144"/>
              <w:rPr>
                <w:rFonts w:ascii="Arial" w:hAnsi="Arial"/>
                <w:sz w:val="20"/>
                <w:szCs w:val="19"/>
              </w:rPr>
            </w:pPr>
            <w:r>
              <w:rPr>
                <w:rFonts w:ascii="Arial" w:hAnsi="Arial"/>
                <w:sz w:val="20"/>
                <w:szCs w:val="19"/>
              </w:rPr>
              <w:t>Christina Youn</w:t>
            </w:r>
          </w:p>
          <w:p w14:paraId="575B38A2" w14:textId="77777777" w:rsidR="00172F4C" w:rsidRDefault="00172F4C" w:rsidP="00155070">
            <w:pPr>
              <w:spacing w:before="0"/>
              <w:ind w:left="144" w:right="144"/>
              <w:rPr>
                <w:rFonts w:ascii="Arial" w:hAnsi="Arial"/>
                <w:sz w:val="20"/>
                <w:szCs w:val="19"/>
              </w:rPr>
            </w:pPr>
            <w:r>
              <w:rPr>
                <w:rFonts w:ascii="Arial" w:hAnsi="Arial"/>
                <w:sz w:val="20"/>
                <w:szCs w:val="19"/>
              </w:rPr>
              <w:t>Xona Space Systems, Inc.</w:t>
            </w:r>
          </w:p>
          <w:p w14:paraId="61987C5C" w14:textId="77777777" w:rsidR="00172F4C" w:rsidRPr="000F444A" w:rsidRDefault="00172F4C" w:rsidP="00155070">
            <w:pPr>
              <w:spacing w:before="0"/>
              <w:ind w:left="144" w:right="144"/>
              <w:rPr>
                <w:rFonts w:ascii="Arial" w:hAnsi="Arial"/>
                <w:sz w:val="20"/>
                <w:szCs w:val="19"/>
              </w:rPr>
            </w:pPr>
            <w:r>
              <w:rPr>
                <w:rFonts w:ascii="Arial" w:hAnsi="Arial"/>
                <w:sz w:val="20"/>
                <w:szCs w:val="19"/>
              </w:rPr>
              <w:t>Burlingame, CA</w:t>
            </w:r>
          </w:p>
          <w:p w14:paraId="31E7C9A3" w14:textId="77777777" w:rsidR="00172F4C" w:rsidRPr="000F444A" w:rsidRDefault="00172F4C" w:rsidP="00155070">
            <w:pPr>
              <w:spacing w:before="0"/>
              <w:ind w:right="144"/>
              <w:rPr>
                <w:sz w:val="20"/>
                <w:szCs w:val="19"/>
              </w:rPr>
            </w:pPr>
          </w:p>
        </w:tc>
        <w:tc>
          <w:tcPr>
            <w:tcW w:w="5533" w:type="dxa"/>
            <w:tcBorders>
              <w:right w:val="double" w:sz="6" w:space="0" w:color="auto"/>
            </w:tcBorders>
          </w:tcPr>
          <w:p w14:paraId="242F417E" w14:textId="77777777" w:rsidR="00172F4C" w:rsidRPr="00AF5493" w:rsidRDefault="00172F4C" w:rsidP="00155070">
            <w:pPr>
              <w:tabs>
                <w:tab w:val="left" w:pos="972"/>
              </w:tabs>
              <w:spacing w:before="0"/>
              <w:ind w:left="972" w:right="144" w:hanging="828"/>
              <w:rPr>
                <w:rFonts w:ascii="Arial" w:hAnsi="Arial"/>
                <w:b/>
                <w:sz w:val="20"/>
                <w:szCs w:val="19"/>
              </w:rPr>
            </w:pPr>
          </w:p>
          <w:p w14:paraId="43F038FE" w14:textId="77777777" w:rsidR="00172F4C" w:rsidRPr="00AF5493" w:rsidRDefault="00172F4C" w:rsidP="00155070">
            <w:pPr>
              <w:tabs>
                <w:tab w:val="left" w:pos="972"/>
              </w:tabs>
              <w:spacing w:before="0"/>
              <w:ind w:left="972" w:right="144" w:hanging="828"/>
              <w:rPr>
                <w:rFonts w:ascii="Arial" w:hAnsi="Arial"/>
                <w:b/>
                <w:sz w:val="20"/>
                <w:szCs w:val="19"/>
              </w:rPr>
            </w:pPr>
          </w:p>
          <w:p w14:paraId="71C74748" w14:textId="77777777" w:rsidR="00172F4C" w:rsidRDefault="00172F4C" w:rsidP="00155070">
            <w:pPr>
              <w:tabs>
                <w:tab w:val="left" w:pos="905"/>
                <w:tab w:val="right" w:pos="4473"/>
              </w:tabs>
              <w:spacing w:before="0"/>
              <w:ind w:left="144" w:right="144"/>
              <w:rPr>
                <w:rFonts w:ascii="Arial" w:hAnsi="Arial"/>
                <w:sz w:val="20"/>
                <w:szCs w:val="19"/>
              </w:rPr>
            </w:pPr>
          </w:p>
          <w:p w14:paraId="05067B4A" w14:textId="16AB2F9F" w:rsidR="00172F4C" w:rsidRDefault="00172F4C" w:rsidP="00155070">
            <w:pPr>
              <w:tabs>
                <w:tab w:val="left" w:pos="905"/>
                <w:tab w:val="right" w:pos="4473"/>
              </w:tabs>
              <w:spacing w:before="0"/>
              <w:ind w:left="144" w:right="144"/>
              <w:rPr>
                <w:rFonts w:ascii="Arial" w:hAnsi="Arial"/>
                <w:sz w:val="20"/>
                <w:szCs w:val="19"/>
              </w:rPr>
            </w:pPr>
            <w:r>
              <w:rPr>
                <w:rFonts w:ascii="Arial" w:hAnsi="Arial"/>
                <w:sz w:val="20"/>
                <w:szCs w:val="19"/>
              </w:rPr>
              <w:t>Phone: (</w:t>
            </w:r>
            <w:r w:rsidR="0012611A" w:rsidRPr="0012611A">
              <w:rPr>
                <w:rFonts w:ascii="Arial" w:hAnsi="Arial"/>
                <w:sz w:val="20"/>
                <w:szCs w:val="19"/>
              </w:rPr>
              <w:t>514</w:t>
            </w:r>
            <w:r>
              <w:rPr>
                <w:rFonts w:ascii="Arial" w:hAnsi="Arial"/>
                <w:sz w:val="20"/>
                <w:szCs w:val="19"/>
              </w:rPr>
              <w:t xml:space="preserve">) </w:t>
            </w:r>
            <w:r w:rsidR="0012611A" w:rsidRPr="0012611A">
              <w:rPr>
                <w:rFonts w:ascii="Arial" w:hAnsi="Arial"/>
                <w:sz w:val="20"/>
                <w:szCs w:val="19"/>
              </w:rPr>
              <w:t>821-7567</w:t>
            </w:r>
          </w:p>
          <w:p w14:paraId="64B4692C" w14:textId="1F250EDF" w:rsidR="00172F4C" w:rsidRDefault="00172F4C" w:rsidP="00155070">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1" w:history="1">
              <w:r w:rsidR="0012611A" w:rsidRPr="006861F5">
                <w:rPr>
                  <w:rStyle w:val="Hyperlink"/>
                  <w:rFonts w:ascii="Arial" w:hAnsi="Arial"/>
                  <w:sz w:val="20"/>
                  <w:szCs w:val="19"/>
                </w:rPr>
                <w:t>tyler@xonaspace.com</w:t>
              </w:r>
            </w:hyperlink>
          </w:p>
          <w:p w14:paraId="7833AC06" w14:textId="77777777" w:rsidR="00172F4C" w:rsidRDefault="00172F4C" w:rsidP="00155070">
            <w:pPr>
              <w:tabs>
                <w:tab w:val="left" w:pos="905"/>
                <w:tab w:val="right" w:pos="4473"/>
              </w:tabs>
              <w:spacing w:before="0"/>
              <w:ind w:left="144" w:right="144"/>
              <w:rPr>
                <w:rFonts w:ascii="Arial" w:hAnsi="Arial"/>
                <w:sz w:val="20"/>
                <w:szCs w:val="19"/>
              </w:rPr>
            </w:pPr>
          </w:p>
          <w:p w14:paraId="715B69B9" w14:textId="77777777" w:rsidR="00172F4C" w:rsidRDefault="00172F4C" w:rsidP="00155070">
            <w:pPr>
              <w:tabs>
                <w:tab w:val="left" w:pos="905"/>
                <w:tab w:val="right" w:pos="4473"/>
              </w:tabs>
              <w:spacing w:before="0"/>
              <w:ind w:left="144" w:right="144"/>
              <w:rPr>
                <w:rFonts w:ascii="Arial" w:hAnsi="Arial"/>
                <w:sz w:val="20"/>
                <w:szCs w:val="19"/>
              </w:rPr>
            </w:pPr>
          </w:p>
          <w:p w14:paraId="5AF3CEAC" w14:textId="77777777" w:rsidR="00172F4C" w:rsidRDefault="00172F4C" w:rsidP="00155070">
            <w:pPr>
              <w:tabs>
                <w:tab w:val="left" w:pos="905"/>
                <w:tab w:val="right" w:pos="4473"/>
              </w:tabs>
              <w:spacing w:before="0"/>
              <w:ind w:left="144" w:right="144"/>
              <w:rPr>
                <w:rFonts w:ascii="Arial" w:hAnsi="Arial"/>
                <w:sz w:val="20"/>
                <w:szCs w:val="19"/>
              </w:rPr>
            </w:pPr>
            <w:r>
              <w:rPr>
                <w:rFonts w:ascii="Arial" w:hAnsi="Arial"/>
                <w:sz w:val="20"/>
                <w:szCs w:val="19"/>
              </w:rPr>
              <w:t>Phone: (650) 547-6743</w:t>
            </w:r>
          </w:p>
          <w:p w14:paraId="564C8F0C" w14:textId="77777777" w:rsidR="00172F4C" w:rsidRDefault="00172F4C" w:rsidP="00155070">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2" w:history="1">
              <w:r w:rsidRPr="00CA5275">
                <w:rPr>
                  <w:rStyle w:val="Hyperlink"/>
                  <w:rFonts w:ascii="Arial" w:hAnsi="Arial"/>
                  <w:sz w:val="20"/>
                  <w:szCs w:val="19"/>
                </w:rPr>
                <w:t>christina@xonaspace.com</w:t>
              </w:r>
            </w:hyperlink>
          </w:p>
          <w:p w14:paraId="5218B525" w14:textId="77777777" w:rsidR="00172F4C" w:rsidRPr="00AF5493" w:rsidRDefault="00172F4C" w:rsidP="00155070">
            <w:pPr>
              <w:tabs>
                <w:tab w:val="left" w:pos="905"/>
                <w:tab w:val="right" w:pos="4473"/>
              </w:tabs>
              <w:spacing w:before="0"/>
              <w:ind w:left="144" w:right="144"/>
              <w:rPr>
                <w:rFonts w:ascii="Arial" w:hAnsi="Arial"/>
                <w:sz w:val="20"/>
                <w:szCs w:val="19"/>
              </w:rPr>
            </w:pPr>
          </w:p>
        </w:tc>
      </w:tr>
      <w:tr w:rsidR="00172F4C" w:rsidRPr="00AF5493" w14:paraId="7F4F9930" w14:textId="77777777" w:rsidTr="00155070">
        <w:trPr>
          <w:trHeight w:val="727"/>
          <w:jc w:val="center"/>
        </w:trPr>
        <w:tc>
          <w:tcPr>
            <w:tcW w:w="10180" w:type="dxa"/>
            <w:gridSpan w:val="2"/>
            <w:tcBorders>
              <w:left w:val="double" w:sz="6" w:space="0" w:color="auto"/>
              <w:right w:val="double" w:sz="6" w:space="0" w:color="auto"/>
            </w:tcBorders>
          </w:tcPr>
          <w:p w14:paraId="6CE4C622" w14:textId="2100616A" w:rsidR="00172F4C" w:rsidRDefault="00172F4C" w:rsidP="00155070">
            <w:pPr>
              <w:spacing w:before="0"/>
              <w:ind w:left="441" w:right="144" w:hanging="297"/>
              <w:rPr>
                <w:rFonts w:ascii="Arial" w:hAnsi="Arial"/>
                <w:sz w:val="20"/>
                <w:szCs w:val="19"/>
              </w:rPr>
            </w:pPr>
            <w:r w:rsidRPr="00AF5493">
              <w:rPr>
                <w:rFonts w:ascii="Arial" w:hAnsi="Arial"/>
                <w:b/>
                <w:sz w:val="20"/>
                <w:szCs w:val="19"/>
              </w:rPr>
              <w:t xml:space="preserve">Purpose/Objective:  </w:t>
            </w:r>
            <w:r w:rsidR="008F4327" w:rsidRPr="008F4327">
              <w:rPr>
                <w:rFonts w:ascii="Arial" w:hAnsi="Arial"/>
                <w:sz w:val="20"/>
                <w:szCs w:val="19"/>
              </w:rPr>
              <w:t>To provide a DRR for Recommendation ITU-R M.1787 to include a new Annex 15 with the technical description and characteristics of the USASAT-NGSO-12 (Xona PULSAR) RNSS System, a non-geostationary satellite orbit (non-GSO) system filing for the radionavigation-satellite service (RNSS) frequency bands at 1164-1215 MHz and 1559-1610 MHz from the United States.</w:t>
            </w:r>
          </w:p>
          <w:p w14:paraId="1F91ED3B" w14:textId="77777777" w:rsidR="00172F4C" w:rsidRDefault="00172F4C" w:rsidP="00155070">
            <w:pPr>
              <w:spacing w:before="0"/>
              <w:ind w:left="441" w:right="144" w:hanging="297"/>
              <w:rPr>
                <w:rFonts w:ascii="Arial" w:hAnsi="Arial"/>
                <w:sz w:val="20"/>
                <w:szCs w:val="19"/>
              </w:rPr>
            </w:pPr>
          </w:p>
          <w:p w14:paraId="3C46B30C" w14:textId="77777777" w:rsidR="00172F4C" w:rsidRPr="00AF5493" w:rsidRDefault="00172F4C" w:rsidP="00155070">
            <w:pPr>
              <w:spacing w:before="0"/>
              <w:ind w:left="441" w:right="144" w:hanging="297"/>
              <w:rPr>
                <w:rFonts w:ascii="Arial" w:hAnsi="Arial"/>
                <w:sz w:val="20"/>
                <w:szCs w:val="19"/>
              </w:rPr>
            </w:pPr>
          </w:p>
        </w:tc>
      </w:tr>
      <w:tr w:rsidR="00172F4C" w:rsidRPr="00AF5493" w14:paraId="2B7604B4" w14:textId="77777777" w:rsidTr="00155070">
        <w:trPr>
          <w:trHeight w:val="1047"/>
          <w:jc w:val="center"/>
        </w:trPr>
        <w:tc>
          <w:tcPr>
            <w:tcW w:w="10180" w:type="dxa"/>
            <w:gridSpan w:val="2"/>
            <w:tcBorders>
              <w:left w:val="double" w:sz="6" w:space="0" w:color="auto"/>
              <w:right w:val="double" w:sz="6" w:space="0" w:color="auto"/>
            </w:tcBorders>
          </w:tcPr>
          <w:p w14:paraId="2BB4D1BB" w14:textId="7C509CE6" w:rsidR="00172F4C" w:rsidRDefault="00172F4C" w:rsidP="00155070">
            <w:pPr>
              <w:spacing w:before="0"/>
              <w:ind w:left="441" w:right="144" w:hanging="297"/>
              <w:rPr>
                <w:rFonts w:ascii="Arial" w:hAnsi="Arial"/>
                <w:sz w:val="20"/>
                <w:szCs w:val="19"/>
              </w:rPr>
            </w:pPr>
            <w:r w:rsidRPr="00AF5493">
              <w:rPr>
                <w:rFonts w:ascii="Arial" w:hAnsi="Arial"/>
                <w:b/>
                <w:sz w:val="20"/>
                <w:szCs w:val="19"/>
              </w:rPr>
              <w:t xml:space="preserve">Abstract:  </w:t>
            </w:r>
            <w:r w:rsidR="008F4327" w:rsidRPr="008F4327">
              <w:rPr>
                <w:rFonts w:ascii="Arial" w:hAnsi="Arial"/>
                <w:sz w:val="20"/>
                <w:szCs w:val="19"/>
              </w:rPr>
              <w:t xml:space="preserve">This DRR is intended to be included as U.S. contribution to revise Recommendation ITU-R M. 1787 with the inclusion of a new Annex 15. Annex 15 provides the technical description and characteristics of the new non-GSO U.S. RNSS system, USASAT-NGSO-12 (Xona PULSAR).  </w:t>
            </w:r>
            <w:r>
              <w:rPr>
                <w:rFonts w:ascii="Arial" w:hAnsi="Arial"/>
                <w:sz w:val="20"/>
                <w:szCs w:val="19"/>
              </w:rPr>
              <w:t xml:space="preserve"> </w:t>
            </w:r>
          </w:p>
          <w:p w14:paraId="52DEC02F" w14:textId="77777777" w:rsidR="00172F4C" w:rsidRPr="00AF5493" w:rsidRDefault="00172F4C" w:rsidP="00155070">
            <w:pPr>
              <w:spacing w:before="0"/>
              <w:ind w:left="441" w:right="144" w:hanging="297"/>
              <w:rPr>
                <w:rFonts w:ascii="Arial" w:eastAsia="Calibri" w:hAnsi="Arial"/>
                <w:sz w:val="20"/>
                <w:szCs w:val="19"/>
              </w:rPr>
            </w:pPr>
          </w:p>
          <w:p w14:paraId="467FAF54" w14:textId="77777777" w:rsidR="00172F4C" w:rsidRPr="00AF5493" w:rsidRDefault="00172F4C" w:rsidP="00155070">
            <w:pPr>
              <w:spacing w:before="0"/>
              <w:ind w:right="144"/>
              <w:rPr>
                <w:sz w:val="20"/>
              </w:rPr>
            </w:pPr>
          </w:p>
        </w:tc>
      </w:tr>
      <w:tr w:rsidR="00172F4C" w:rsidRPr="00AF5493" w14:paraId="1ECFD05B" w14:textId="77777777" w:rsidTr="00155070">
        <w:trPr>
          <w:trHeight w:val="268"/>
          <w:jc w:val="center"/>
        </w:trPr>
        <w:tc>
          <w:tcPr>
            <w:tcW w:w="10180" w:type="dxa"/>
            <w:gridSpan w:val="2"/>
            <w:tcBorders>
              <w:left w:val="double" w:sz="6" w:space="0" w:color="auto"/>
              <w:right w:val="double" w:sz="6" w:space="0" w:color="auto"/>
            </w:tcBorders>
          </w:tcPr>
          <w:p w14:paraId="699F4966" w14:textId="77777777" w:rsidR="00172F4C" w:rsidRPr="00AF5493" w:rsidRDefault="00172F4C" w:rsidP="00155070">
            <w:pPr>
              <w:spacing w:before="0"/>
              <w:ind w:left="441" w:right="144" w:hanging="297"/>
              <w:rPr>
                <w:rFonts w:ascii="Arial" w:hAnsi="Arial"/>
                <w:b/>
                <w:sz w:val="20"/>
                <w:szCs w:val="19"/>
              </w:rPr>
            </w:pPr>
            <w:bookmarkStart w:id="1" w:name="_Hlk58333181"/>
            <w:r w:rsidRPr="00AF5493">
              <w:rPr>
                <w:rFonts w:ascii="Arial" w:hAnsi="Arial"/>
                <w:b/>
                <w:sz w:val="20"/>
                <w:szCs w:val="19"/>
              </w:rPr>
              <w:t>Fact Sheet prepare</w:t>
            </w:r>
            <w:bookmarkEnd w:id="1"/>
            <w:r w:rsidRPr="00AF5493">
              <w:rPr>
                <w:rFonts w:ascii="Arial" w:hAnsi="Arial"/>
                <w:b/>
                <w:sz w:val="20"/>
                <w:szCs w:val="19"/>
              </w:rPr>
              <w:t xml:space="preserve">d by:  </w:t>
            </w:r>
            <w:r>
              <w:rPr>
                <w:rFonts w:ascii="Arial" w:hAnsi="Arial"/>
                <w:sz w:val="20"/>
                <w:szCs w:val="19"/>
              </w:rPr>
              <w:t>Christina Youn</w:t>
            </w:r>
          </w:p>
        </w:tc>
      </w:tr>
    </w:tbl>
    <w:p w14:paraId="25790807" w14:textId="77777777" w:rsidR="00172F4C" w:rsidRPr="00AB6906" w:rsidRDefault="00172F4C" w:rsidP="00172F4C">
      <w:pPr>
        <w:tabs>
          <w:tab w:val="clear" w:pos="1134"/>
          <w:tab w:val="clear" w:pos="1871"/>
          <w:tab w:val="clear" w:pos="2268"/>
          <w:tab w:val="left" w:pos="3678"/>
        </w:tabs>
        <w:overflowPunct/>
        <w:autoSpaceDE/>
        <w:autoSpaceDN/>
        <w:adjustRightInd/>
        <w:spacing w:after="160" w:line="259" w:lineRule="auto"/>
        <w:textAlignment w:val="auto"/>
        <w:rPr>
          <w:lang w:eastAsia="zh-CN"/>
        </w:rPr>
      </w:pPr>
    </w:p>
    <w:p w14:paraId="09A042CF" w14:textId="77777777" w:rsidR="005F56B0" w:rsidRDefault="005F56B0" w:rsidP="00AB6906">
      <w:pPr>
        <w:pStyle w:val="Questionref"/>
      </w:pPr>
    </w:p>
    <w:p w14:paraId="16DA9205" w14:textId="77777777" w:rsidR="005F56B0" w:rsidRDefault="005F56B0" w:rsidP="00AB6906">
      <w:pPr>
        <w:pStyle w:val="Questionref"/>
      </w:pPr>
    </w:p>
    <w:tbl>
      <w:tblPr>
        <w:tblpPr w:leftFromText="180" w:rightFromText="180" w:vertAnchor="page" w:horzAnchor="margin" w:tblpY="2577"/>
        <w:tblW w:w="9889" w:type="dxa"/>
        <w:tblLayout w:type="fixed"/>
        <w:tblLook w:val="0000" w:firstRow="0" w:lastRow="0" w:firstColumn="0" w:lastColumn="0" w:noHBand="0" w:noVBand="0"/>
      </w:tblPr>
      <w:tblGrid>
        <w:gridCol w:w="6487"/>
        <w:gridCol w:w="3402"/>
      </w:tblGrid>
      <w:tr w:rsidR="000F444A" w:rsidRPr="009966C3" w14:paraId="302D294B" w14:textId="77777777" w:rsidTr="000F444A">
        <w:trPr>
          <w:cantSplit/>
        </w:trPr>
        <w:tc>
          <w:tcPr>
            <w:tcW w:w="6487" w:type="dxa"/>
            <w:tcBorders>
              <w:bottom w:val="single" w:sz="4" w:space="0" w:color="auto"/>
            </w:tcBorders>
            <w:vAlign w:val="center"/>
          </w:tcPr>
          <w:p w14:paraId="43AB47BF" w14:textId="20E4E1FA" w:rsidR="000F444A" w:rsidRPr="009966C3" w:rsidRDefault="000F444A" w:rsidP="000F444A">
            <w:pPr>
              <w:shd w:val="solid" w:color="FFFFFF" w:fill="FFFFFF"/>
              <w:spacing w:after="240"/>
              <w:ind w:left="1134" w:hanging="1134"/>
              <w:rPr>
                <w:rFonts w:ascii="Verdana" w:hAnsi="Verdana"/>
                <w:sz w:val="20"/>
                <w:lang w:val="fr-CH"/>
              </w:rPr>
            </w:pPr>
            <w:r w:rsidRPr="003706E0">
              <w:rPr>
                <w:rFonts w:ascii="Verdana" w:hAnsi="Verdana" w:cs="Times New Roman Bold"/>
                <w:b/>
                <w:bCs/>
                <w:sz w:val="26"/>
                <w:szCs w:val="26"/>
              </w:rPr>
              <w:t>Radiocommunication Study Groups</w:t>
            </w:r>
          </w:p>
        </w:tc>
        <w:tc>
          <w:tcPr>
            <w:tcW w:w="3402" w:type="dxa"/>
            <w:tcBorders>
              <w:bottom w:val="single" w:sz="4" w:space="0" w:color="auto"/>
            </w:tcBorders>
          </w:tcPr>
          <w:p w14:paraId="1CEC4C05" w14:textId="07BDEC2C" w:rsidR="000F444A" w:rsidRPr="009966C3" w:rsidRDefault="000F444A" w:rsidP="000F444A">
            <w:pPr>
              <w:shd w:val="solid" w:color="FFFFFF" w:fill="FFFFFF"/>
              <w:spacing w:line="240" w:lineRule="atLeast"/>
              <w:rPr>
                <w:rFonts w:ascii="Verdana" w:hAnsi="Verdana"/>
                <w:b/>
                <w:sz w:val="20"/>
                <w:lang w:eastAsia="zh-CN"/>
              </w:rPr>
            </w:pPr>
            <w:r w:rsidRPr="003706E0">
              <w:rPr>
                <w:noProof/>
                <w:lang w:eastAsia="en-GB"/>
              </w:rPr>
              <w:drawing>
                <wp:inline distT="0" distB="0" distL="0" distR="0" wp14:anchorId="1C19F7E1" wp14:editId="318527D3">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tab/>
            </w:r>
          </w:p>
        </w:tc>
      </w:tr>
      <w:tr w:rsidR="005F56B0" w:rsidRPr="009966C3" w14:paraId="79B4865F" w14:textId="77777777" w:rsidTr="000F444A">
        <w:trPr>
          <w:cantSplit/>
        </w:trPr>
        <w:tc>
          <w:tcPr>
            <w:tcW w:w="6487" w:type="dxa"/>
            <w:vMerge w:val="restart"/>
            <w:tcBorders>
              <w:top w:val="single" w:sz="4" w:space="0" w:color="auto"/>
            </w:tcBorders>
          </w:tcPr>
          <w:p w14:paraId="3F264603" w14:textId="394FBEF5" w:rsidR="005F56B0" w:rsidRPr="009966C3" w:rsidRDefault="005F56B0" w:rsidP="000F444A">
            <w:pPr>
              <w:shd w:val="solid" w:color="FFFFFF" w:fill="FFFFFF"/>
              <w:spacing w:after="240"/>
              <w:ind w:left="1134" w:hanging="1134"/>
              <w:rPr>
                <w:rFonts w:ascii="Verdana" w:hAnsi="Verdana"/>
                <w:sz w:val="20"/>
                <w:lang w:val="fr-CH"/>
              </w:rPr>
            </w:pPr>
            <w:bookmarkStart w:id="2" w:name="dnum" w:colFirst="1" w:colLast="1"/>
            <w:proofErr w:type="spellStart"/>
            <w:proofErr w:type="gramStart"/>
            <w:r w:rsidRPr="005C2039">
              <w:rPr>
                <w:sz w:val="20"/>
                <w:lang w:val="fr-CH"/>
              </w:rPr>
              <w:t>Subject</w:t>
            </w:r>
            <w:proofErr w:type="spellEnd"/>
            <w:r w:rsidRPr="005C2039">
              <w:rPr>
                <w:sz w:val="20"/>
                <w:lang w:val="fr-CH"/>
              </w:rPr>
              <w:t>:</w:t>
            </w:r>
            <w:proofErr w:type="gramEnd"/>
            <w:r w:rsidRPr="005C2039">
              <w:rPr>
                <w:sz w:val="20"/>
                <w:lang w:val="fr-CH"/>
              </w:rPr>
              <w:tab/>
            </w:r>
            <w:r w:rsidR="00CF6386" w:rsidRPr="005C2039">
              <w:t xml:space="preserve"> </w:t>
            </w:r>
            <w:r w:rsidR="00803CA8" w:rsidRPr="005C2039">
              <w:t xml:space="preserve">Recommendation </w:t>
            </w:r>
            <w:r w:rsidR="00CF6386" w:rsidRPr="005C2039">
              <w:rPr>
                <w:sz w:val="20"/>
                <w:lang w:val="fr-CH"/>
              </w:rPr>
              <w:t>ITU-R M.1787</w:t>
            </w:r>
            <w:r w:rsidR="00803CA8" w:rsidRPr="005C2039">
              <w:rPr>
                <w:sz w:val="20"/>
                <w:lang w:val="fr-CH"/>
              </w:rPr>
              <w:t>, Doc. 4C/445, Annex 1 (</w:t>
            </w:r>
            <w:proofErr w:type="spellStart"/>
            <w:r w:rsidR="00803CA8" w:rsidRPr="005C2039">
              <w:rPr>
                <w:sz w:val="20"/>
                <w:lang w:val="fr-CH"/>
              </w:rPr>
              <w:t>from</w:t>
            </w:r>
            <w:proofErr w:type="spellEnd"/>
            <w:r w:rsidR="00803CA8" w:rsidRPr="005C2039">
              <w:rPr>
                <w:sz w:val="20"/>
                <w:lang w:val="fr-CH"/>
              </w:rPr>
              <w:t xml:space="preserve"> 2019-2023 ITU-R </w:t>
            </w:r>
            <w:proofErr w:type="spellStart"/>
            <w:r w:rsidR="00283A7F" w:rsidRPr="005C2039">
              <w:rPr>
                <w:sz w:val="20"/>
                <w:lang w:val="fr-CH"/>
              </w:rPr>
              <w:t>s</w:t>
            </w:r>
            <w:r w:rsidR="00803CA8" w:rsidRPr="005C2039">
              <w:rPr>
                <w:sz w:val="20"/>
                <w:lang w:val="fr-CH"/>
              </w:rPr>
              <w:t>tudy</w:t>
            </w:r>
            <w:proofErr w:type="spellEnd"/>
            <w:r w:rsidR="00803CA8" w:rsidRPr="005C2039">
              <w:rPr>
                <w:sz w:val="20"/>
                <w:lang w:val="fr-CH"/>
              </w:rPr>
              <w:t xml:space="preserve"> </w:t>
            </w:r>
            <w:r w:rsidR="00283A7F" w:rsidRPr="005C2039">
              <w:rPr>
                <w:sz w:val="20"/>
                <w:lang w:val="fr-CH"/>
              </w:rPr>
              <w:t>c</w:t>
            </w:r>
            <w:r w:rsidR="00803CA8" w:rsidRPr="005C2039">
              <w:rPr>
                <w:sz w:val="20"/>
                <w:lang w:val="fr-CH"/>
              </w:rPr>
              <w:t>ycle)</w:t>
            </w:r>
          </w:p>
        </w:tc>
        <w:tc>
          <w:tcPr>
            <w:tcW w:w="3402" w:type="dxa"/>
            <w:tcBorders>
              <w:top w:val="single" w:sz="4" w:space="0" w:color="auto"/>
            </w:tcBorders>
          </w:tcPr>
          <w:p w14:paraId="3A58BF6D" w14:textId="3A703EB2" w:rsidR="005F56B0" w:rsidRPr="006E7E6D" w:rsidRDefault="005F56B0" w:rsidP="000F444A">
            <w:pPr>
              <w:shd w:val="solid" w:color="FFFFFF" w:fill="FFFFFF"/>
              <w:spacing w:line="240" w:lineRule="atLeast"/>
              <w:rPr>
                <w:rFonts w:ascii="Verdana" w:hAnsi="Verdana"/>
                <w:sz w:val="20"/>
                <w:highlight w:val="yellow"/>
                <w:lang w:eastAsia="zh-CN"/>
              </w:rPr>
            </w:pPr>
            <w:r w:rsidRPr="006E7E6D">
              <w:rPr>
                <w:rFonts w:ascii="Verdana" w:hAnsi="Verdana"/>
                <w:b/>
                <w:sz w:val="20"/>
                <w:highlight w:val="yellow"/>
                <w:lang w:eastAsia="zh-CN"/>
              </w:rPr>
              <w:t>4C/USA-</w:t>
            </w:r>
          </w:p>
        </w:tc>
      </w:tr>
      <w:tr w:rsidR="005F56B0" w:rsidRPr="009966C3" w14:paraId="182E02F6" w14:textId="77777777" w:rsidTr="000F444A">
        <w:trPr>
          <w:cantSplit/>
        </w:trPr>
        <w:tc>
          <w:tcPr>
            <w:tcW w:w="6487" w:type="dxa"/>
            <w:vMerge/>
          </w:tcPr>
          <w:p w14:paraId="1D93D92F" w14:textId="77777777" w:rsidR="005F56B0" w:rsidRPr="009966C3" w:rsidRDefault="005F56B0" w:rsidP="000F444A">
            <w:pPr>
              <w:spacing w:before="60"/>
              <w:jc w:val="center"/>
              <w:rPr>
                <w:b/>
                <w:smallCaps/>
                <w:sz w:val="32"/>
                <w:lang w:eastAsia="zh-CN"/>
              </w:rPr>
            </w:pPr>
            <w:bookmarkStart w:id="3" w:name="ddate" w:colFirst="1" w:colLast="1"/>
            <w:bookmarkEnd w:id="2"/>
          </w:p>
        </w:tc>
        <w:tc>
          <w:tcPr>
            <w:tcW w:w="3402"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6E7E6D" w14:paraId="28700704" w14:textId="77777777">
              <w:trPr>
                <w:cantSplit/>
              </w:trPr>
              <w:tc>
                <w:tcPr>
                  <w:tcW w:w="3402" w:type="dxa"/>
                </w:tcPr>
                <w:p w14:paraId="4BFF9E7D" w14:textId="1320A3DC" w:rsidR="005F56B0" w:rsidRPr="006E7E6D" w:rsidRDefault="005F56B0" w:rsidP="00651114">
                  <w:pPr>
                    <w:shd w:val="solid" w:color="FFFFFF" w:fill="FFFFFF"/>
                    <w:tabs>
                      <w:tab w:val="right" w:pos="3186"/>
                    </w:tabs>
                    <w:spacing w:line="240" w:lineRule="atLeast"/>
                    <w:rPr>
                      <w:rFonts w:ascii="Verdana" w:hAnsi="Verdana"/>
                      <w:sz w:val="20"/>
                      <w:highlight w:val="yellow"/>
                      <w:lang w:eastAsia="zh-CN"/>
                    </w:rPr>
                  </w:pPr>
                  <w:r w:rsidRPr="006E7E6D">
                    <w:rPr>
                      <w:rFonts w:ascii="Verdana" w:hAnsi="Verdana"/>
                      <w:b/>
                      <w:sz w:val="20"/>
                      <w:highlight w:val="yellow"/>
                      <w:lang w:eastAsia="zh-CN"/>
                    </w:rPr>
                    <w:t xml:space="preserve">__ </w:t>
                  </w:r>
                  <w:r w:rsidR="008F4327">
                    <w:rPr>
                      <w:rFonts w:ascii="Verdana" w:hAnsi="Verdana"/>
                      <w:b/>
                      <w:sz w:val="20"/>
                      <w:highlight w:val="yellow"/>
                      <w:lang w:eastAsia="zh-CN"/>
                    </w:rPr>
                    <w:t>October</w:t>
                  </w:r>
                  <w:r w:rsidR="00803CA8" w:rsidRPr="006E7E6D">
                    <w:rPr>
                      <w:rFonts w:ascii="Verdana" w:hAnsi="Verdana"/>
                      <w:b/>
                      <w:sz w:val="20"/>
                      <w:highlight w:val="yellow"/>
                      <w:lang w:eastAsia="zh-CN"/>
                    </w:rPr>
                    <w:t xml:space="preserve"> </w:t>
                  </w:r>
                  <w:r w:rsidR="00CF6386" w:rsidRPr="006E7E6D">
                    <w:rPr>
                      <w:rFonts w:ascii="Verdana" w:hAnsi="Verdana"/>
                      <w:b/>
                      <w:sz w:val="20"/>
                      <w:highlight w:val="yellow"/>
                      <w:lang w:eastAsia="zh-CN"/>
                    </w:rPr>
                    <w:t>202</w:t>
                  </w:r>
                  <w:r w:rsidR="00A73E2D">
                    <w:rPr>
                      <w:rFonts w:ascii="Verdana" w:hAnsi="Verdana"/>
                      <w:b/>
                      <w:sz w:val="20"/>
                      <w:highlight w:val="yellow"/>
                      <w:lang w:eastAsia="zh-CN"/>
                    </w:rPr>
                    <w:t>4</w:t>
                  </w:r>
                  <w:r w:rsidRPr="006E7E6D">
                    <w:rPr>
                      <w:rFonts w:ascii="Verdana" w:hAnsi="Verdana"/>
                      <w:b/>
                      <w:sz w:val="20"/>
                      <w:highlight w:val="yellow"/>
                      <w:lang w:eastAsia="zh-CN"/>
                    </w:rPr>
                    <w:tab/>
                  </w:r>
                </w:p>
              </w:tc>
            </w:tr>
          </w:tbl>
          <w:p w14:paraId="6CC9E39E" w14:textId="77777777" w:rsidR="005F56B0" w:rsidRPr="006E7E6D" w:rsidRDefault="005F56B0" w:rsidP="000F444A">
            <w:pPr>
              <w:shd w:val="solid" w:color="FFFFFF" w:fill="FFFFFF"/>
              <w:tabs>
                <w:tab w:val="right" w:pos="3186"/>
              </w:tabs>
              <w:spacing w:line="240" w:lineRule="atLeast"/>
              <w:rPr>
                <w:rFonts w:ascii="Verdana" w:hAnsi="Verdana"/>
                <w:sz w:val="20"/>
                <w:highlight w:val="yellow"/>
                <w:lang w:eastAsia="zh-CN"/>
              </w:rPr>
            </w:pPr>
          </w:p>
        </w:tc>
      </w:tr>
      <w:tr w:rsidR="005F56B0" w:rsidRPr="009966C3" w14:paraId="524E6B59" w14:textId="77777777" w:rsidTr="000F444A">
        <w:trPr>
          <w:cantSplit/>
        </w:trPr>
        <w:tc>
          <w:tcPr>
            <w:tcW w:w="6487" w:type="dxa"/>
            <w:vMerge/>
          </w:tcPr>
          <w:p w14:paraId="383453D6" w14:textId="77777777" w:rsidR="005F56B0" w:rsidRPr="009966C3" w:rsidRDefault="005F56B0" w:rsidP="000F444A">
            <w:pPr>
              <w:spacing w:before="60"/>
              <w:jc w:val="center"/>
              <w:rPr>
                <w:b/>
                <w:smallCaps/>
                <w:sz w:val="32"/>
                <w:lang w:eastAsia="zh-CN"/>
              </w:rPr>
            </w:pPr>
            <w:bookmarkStart w:id="4" w:name="dorlang" w:colFirst="1" w:colLast="1"/>
            <w:bookmarkEnd w:id="3"/>
          </w:p>
        </w:tc>
        <w:tc>
          <w:tcPr>
            <w:tcW w:w="3402" w:type="dxa"/>
          </w:tcPr>
          <w:p w14:paraId="4A81029F" w14:textId="77777777" w:rsidR="005F56B0" w:rsidRPr="009966C3" w:rsidRDefault="005F56B0" w:rsidP="000F444A">
            <w:pPr>
              <w:shd w:val="solid" w:color="FFFFFF" w:fill="FFFFFF"/>
              <w:spacing w:line="240" w:lineRule="atLeast"/>
              <w:rPr>
                <w:rFonts w:ascii="Verdana" w:eastAsia="SimSun" w:hAnsi="Verdana"/>
                <w:sz w:val="20"/>
                <w:lang w:eastAsia="zh-CN"/>
              </w:rPr>
            </w:pPr>
            <w:r w:rsidRPr="009966C3">
              <w:rPr>
                <w:rFonts w:ascii="Verdana" w:eastAsia="SimSun" w:hAnsi="Verdana"/>
                <w:b/>
                <w:sz w:val="20"/>
                <w:lang w:eastAsia="zh-CN"/>
              </w:rPr>
              <w:t>English only</w:t>
            </w:r>
          </w:p>
        </w:tc>
      </w:tr>
      <w:tr w:rsidR="005F56B0" w:rsidRPr="009966C3" w14:paraId="7089FB29" w14:textId="77777777" w:rsidTr="000F444A">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7E1023" w14:paraId="2F874553" w14:textId="77777777">
              <w:trPr>
                <w:cantSplit/>
              </w:trPr>
              <w:tc>
                <w:tcPr>
                  <w:tcW w:w="9889" w:type="dxa"/>
                </w:tcPr>
                <w:bookmarkEnd w:id="4"/>
                <w:p w14:paraId="25790A27" w14:textId="3D1B0FF5" w:rsidR="005A217F" w:rsidRPr="00623636" w:rsidRDefault="005F56B0" w:rsidP="005A217F">
                  <w:pPr>
                    <w:spacing w:before="840"/>
                    <w:jc w:val="center"/>
                    <w:rPr>
                      <w:b/>
                      <w:bCs/>
                      <w:color w:val="0D0D0D"/>
                      <w:sz w:val="28"/>
                      <w:szCs w:val="28"/>
                      <w:lang w:eastAsia="ja-JP"/>
                    </w:rPr>
                  </w:pPr>
                  <w:r w:rsidRPr="007E1023">
                    <w:rPr>
                      <w:b/>
                      <w:bCs/>
                      <w:color w:val="0D0D0D"/>
                      <w:sz w:val="28"/>
                      <w:szCs w:val="28"/>
                      <w:lang w:eastAsia="ja-JP"/>
                    </w:rPr>
                    <w:t>United States of America</w:t>
                  </w:r>
                </w:p>
              </w:tc>
            </w:tr>
            <w:tr w:rsidR="005F56B0" w:rsidRPr="007E1023" w14:paraId="59AFE9DF" w14:textId="77777777">
              <w:trPr>
                <w:cantSplit/>
              </w:trPr>
              <w:tc>
                <w:tcPr>
                  <w:tcW w:w="9889" w:type="dxa"/>
                </w:tcPr>
                <w:p w14:paraId="737B3BBE" w14:textId="2079D422" w:rsidR="005F56B0" w:rsidRPr="007E1023" w:rsidRDefault="00803CA8" w:rsidP="005A217F">
                  <w:pPr>
                    <w:tabs>
                      <w:tab w:val="left" w:pos="567"/>
                      <w:tab w:val="left" w:pos="1701"/>
                      <w:tab w:val="left" w:pos="2835"/>
                    </w:tabs>
                    <w:spacing w:before="240"/>
                    <w:jc w:val="center"/>
                    <w:rPr>
                      <w:caps/>
                      <w:sz w:val="28"/>
                      <w:lang w:eastAsia="zh-CN"/>
                    </w:rPr>
                  </w:pPr>
                  <w:r>
                    <w:rPr>
                      <w:caps/>
                      <w:sz w:val="28"/>
                      <w:szCs w:val="28"/>
                    </w:rPr>
                    <w:t xml:space="preserve">Updates to </w:t>
                  </w:r>
                  <w:r w:rsidR="00CA180F" w:rsidRPr="00CA180F">
                    <w:rPr>
                      <w:caps/>
                      <w:sz w:val="28"/>
                      <w:szCs w:val="28"/>
                    </w:rPr>
                    <w:t>Draft Revision of Recommendation</w:t>
                  </w:r>
                  <w:r w:rsidR="00CA180F">
                    <w:rPr>
                      <w:rFonts w:ascii="Roboto" w:hAnsi="Roboto"/>
                      <w:color w:val="4D5156"/>
                      <w:sz w:val="21"/>
                      <w:szCs w:val="21"/>
                      <w:shd w:val="clear" w:color="auto" w:fill="FFFFFF"/>
                    </w:rPr>
                    <w:t> </w:t>
                  </w:r>
                  <w:r w:rsidR="0076206D">
                    <w:rPr>
                      <w:bCs/>
                      <w:caps/>
                      <w:sz w:val="28"/>
                      <w:szCs w:val="28"/>
                    </w:rPr>
                    <w:t xml:space="preserve">ON </w:t>
                  </w:r>
                  <w:r w:rsidR="005A217F">
                    <w:rPr>
                      <w:bCs/>
                      <w:caps/>
                      <w:sz w:val="28"/>
                      <w:szCs w:val="28"/>
                    </w:rPr>
                    <w:t>New non-GSO RNSS system in the 1164-1215 MHz and 1559-1610 MHz Frequency bands</w:t>
                  </w:r>
                </w:p>
              </w:tc>
            </w:tr>
          </w:tbl>
          <w:p w14:paraId="5AAD6315" w14:textId="77777777" w:rsidR="005F56B0" w:rsidRPr="007E1023" w:rsidRDefault="005F56B0" w:rsidP="000F444A">
            <w:pPr>
              <w:spacing w:before="160"/>
              <w:rPr>
                <w:rFonts w:ascii="Times New Roman Bold" w:hAnsi="Times New Roman Bold" w:cs="Times New Roman Bold"/>
                <w:b/>
                <w:lang w:val="fr-CH"/>
              </w:rPr>
            </w:pPr>
          </w:p>
          <w:p w14:paraId="48BF0E72" w14:textId="77777777" w:rsidR="005F56B0" w:rsidRPr="007E1023" w:rsidRDefault="005F56B0" w:rsidP="000F444A">
            <w:pPr>
              <w:spacing w:before="160"/>
              <w:rPr>
                <w:rFonts w:ascii="Times New Roman Bold" w:hAnsi="Times New Roman Bold" w:cs="Times New Roman Bold"/>
                <w:b/>
                <w:lang w:val="fr-CH"/>
              </w:rPr>
            </w:pPr>
            <w:r w:rsidRPr="007E1023">
              <w:rPr>
                <w:rFonts w:ascii="Times New Roman Bold" w:hAnsi="Times New Roman Bold" w:cs="Times New Roman Bold"/>
                <w:b/>
                <w:lang w:val="fr-CH"/>
              </w:rPr>
              <w:t>Introduction</w:t>
            </w:r>
          </w:p>
          <w:p w14:paraId="3DCCE154" w14:textId="004D35F9" w:rsidR="005A217F" w:rsidRDefault="005F56B0" w:rsidP="008F115A">
            <w:pPr>
              <w:ind w:right="-29"/>
              <w:rPr>
                <w:szCs w:val="24"/>
              </w:rPr>
            </w:pPr>
            <w:r w:rsidRPr="007E1023">
              <w:rPr>
                <w:szCs w:val="24"/>
              </w:rPr>
              <w:t xml:space="preserve">This contribution </w:t>
            </w:r>
            <w:r w:rsidR="00803CA8">
              <w:rPr>
                <w:szCs w:val="24"/>
              </w:rPr>
              <w:t>modifies the</w:t>
            </w:r>
            <w:r w:rsidR="006C387A">
              <w:rPr>
                <w:szCs w:val="24"/>
              </w:rPr>
              <w:t xml:space="preserve"> preliminary draft</w:t>
            </w:r>
            <w:r w:rsidR="004C4744">
              <w:rPr>
                <w:szCs w:val="24"/>
              </w:rPr>
              <w:t xml:space="preserve"> revision of </w:t>
            </w:r>
            <w:r w:rsidR="00803CA8">
              <w:rPr>
                <w:szCs w:val="24"/>
              </w:rPr>
              <w:t xml:space="preserve">Recommendation </w:t>
            </w:r>
            <w:r w:rsidR="004C4744" w:rsidRPr="004B6E30">
              <w:rPr>
                <w:szCs w:val="24"/>
              </w:rPr>
              <w:t>ITU-R M.1787</w:t>
            </w:r>
            <w:r w:rsidR="00803CA8">
              <w:rPr>
                <w:szCs w:val="24"/>
              </w:rPr>
              <w:t>-</w:t>
            </w:r>
            <w:r w:rsidR="003A5085">
              <w:rPr>
                <w:szCs w:val="24"/>
              </w:rPr>
              <w:t>5</w:t>
            </w:r>
            <w:r w:rsidR="005A217F">
              <w:rPr>
                <w:szCs w:val="24"/>
              </w:rPr>
              <w:t xml:space="preserve"> </w:t>
            </w:r>
            <w:r w:rsidR="00803CA8">
              <w:rPr>
                <w:szCs w:val="24"/>
              </w:rPr>
              <w:t xml:space="preserve">that was initiated at the </w:t>
            </w:r>
            <w:r w:rsidR="003A5085">
              <w:rPr>
                <w:szCs w:val="24"/>
              </w:rPr>
              <w:t>April 2024</w:t>
            </w:r>
            <w:r w:rsidR="00803CA8">
              <w:rPr>
                <w:szCs w:val="24"/>
              </w:rPr>
              <w:t xml:space="preserve"> meeting of WP 4C </w:t>
            </w:r>
            <w:r w:rsidR="004C4744">
              <w:rPr>
                <w:szCs w:val="24"/>
              </w:rPr>
              <w:t xml:space="preserve">to include </w:t>
            </w:r>
            <w:r w:rsidR="005A217F">
              <w:rPr>
                <w:szCs w:val="24"/>
              </w:rPr>
              <w:t xml:space="preserve">a new </w:t>
            </w:r>
            <w:r w:rsidR="000F1176">
              <w:rPr>
                <w:szCs w:val="24"/>
              </w:rPr>
              <w:t xml:space="preserve">Annex 15 </w:t>
            </w:r>
            <w:r w:rsidR="008C4448">
              <w:rPr>
                <w:szCs w:val="24"/>
              </w:rPr>
              <w:t xml:space="preserve">with </w:t>
            </w:r>
            <w:r w:rsidR="008C4448">
              <w:t>the t</w:t>
            </w:r>
            <w:r w:rsidR="008C4448" w:rsidRPr="008C4448">
              <w:rPr>
                <w:szCs w:val="24"/>
              </w:rPr>
              <w:t>echnical description and characteristics of the USASAT-NGSO-12 (Xona PULSAR) RNSS System</w:t>
            </w:r>
            <w:r w:rsidR="008C4448">
              <w:rPr>
                <w:szCs w:val="24"/>
              </w:rPr>
              <w:t xml:space="preserve">, a </w:t>
            </w:r>
            <w:r w:rsidR="005A217F">
              <w:rPr>
                <w:szCs w:val="24"/>
              </w:rPr>
              <w:t xml:space="preserve">non-geostationary satellite orbit (non-GSO) system filing for the radionavigation-satellite service (RNSS) frequency bands at 1164-1215 MHz and 1559-1610 MHz from the United States.  The USASAT-NGSO-12 system is planned for 258 satellites in </w:t>
            </w:r>
            <w:r w:rsidR="00041566" w:rsidRPr="007F5C52">
              <w:rPr>
                <w:szCs w:val="24"/>
              </w:rPr>
              <w:t>18</w:t>
            </w:r>
            <w:r w:rsidR="005A217F">
              <w:rPr>
                <w:szCs w:val="24"/>
              </w:rPr>
              <w:t xml:space="preserve"> orbital planes providing RNSS service in the above-identified frequency bands.</w:t>
            </w:r>
            <w:r w:rsidR="000962C8">
              <w:rPr>
                <w:szCs w:val="24"/>
              </w:rPr>
              <w:t xml:space="preserve">  </w:t>
            </w:r>
          </w:p>
          <w:p w14:paraId="649A01E1" w14:textId="1FE4E09B" w:rsidR="005F56B0" w:rsidRPr="007E1023" w:rsidRDefault="005A217F" w:rsidP="000F444A">
            <w:pPr>
              <w:rPr>
                <w:rFonts w:eastAsia="SimSun"/>
                <w:lang w:eastAsia="zh-CN"/>
              </w:rPr>
            </w:pPr>
            <w:r>
              <w:rPr>
                <w:szCs w:val="24"/>
              </w:rPr>
              <w:t xml:space="preserve">The United States intends to </w:t>
            </w:r>
            <w:r w:rsidR="00803CA8">
              <w:rPr>
                <w:szCs w:val="24"/>
              </w:rPr>
              <w:t xml:space="preserve">continue </w:t>
            </w:r>
            <w:r>
              <w:rPr>
                <w:szCs w:val="24"/>
              </w:rPr>
              <w:t xml:space="preserve">the process of revising Recommendation </w:t>
            </w:r>
            <w:r w:rsidR="004B6E30" w:rsidRPr="004B6E30">
              <w:rPr>
                <w:szCs w:val="24"/>
              </w:rPr>
              <w:t>ITU-R M.1787</w:t>
            </w:r>
            <w:r>
              <w:rPr>
                <w:szCs w:val="24"/>
              </w:rPr>
              <w:t xml:space="preserve"> </w:t>
            </w:r>
            <w:r w:rsidR="003F6C96">
              <w:rPr>
                <w:szCs w:val="24"/>
              </w:rPr>
              <w:t xml:space="preserve">with </w:t>
            </w:r>
            <w:r w:rsidR="00803CA8">
              <w:rPr>
                <w:szCs w:val="24"/>
              </w:rPr>
              <w:t xml:space="preserve">the revisions to Annex 1 of Doc. 4C/445 (from the 2019-2023 ITU-R study cycle) presented in the attachment to </w:t>
            </w:r>
            <w:r w:rsidR="003F6C96">
              <w:rPr>
                <w:szCs w:val="24"/>
              </w:rPr>
              <w:t>this document</w:t>
            </w:r>
            <w:r>
              <w:rPr>
                <w:szCs w:val="24"/>
              </w:rPr>
              <w:t xml:space="preserve">.  </w:t>
            </w:r>
            <w:r w:rsidR="00221358">
              <w:rPr>
                <w:szCs w:val="24"/>
              </w:rPr>
              <w:t>New r</w:t>
            </w:r>
            <w:r w:rsidR="00803CA8">
              <w:rPr>
                <w:szCs w:val="24"/>
              </w:rPr>
              <w:t>evisions to Annex 1</w:t>
            </w:r>
            <w:r w:rsidR="00C50248">
              <w:rPr>
                <w:szCs w:val="24"/>
              </w:rPr>
              <w:t xml:space="preserve">from the preliminary draft revision of Recommendation </w:t>
            </w:r>
            <w:r w:rsidR="00C50248" w:rsidRPr="004B6E30">
              <w:rPr>
                <w:szCs w:val="24"/>
              </w:rPr>
              <w:t>ITU-R M.1787</w:t>
            </w:r>
            <w:r w:rsidR="00C50248">
              <w:rPr>
                <w:szCs w:val="24"/>
              </w:rPr>
              <w:t xml:space="preserve">-5 </w:t>
            </w:r>
            <w:r w:rsidR="00803CA8">
              <w:rPr>
                <w:szCs w:val="24"/>
              </w:rPr>
              <w:t xml:space="preserve">are shown in </w:t>
            </w:r>
            <w:r w:rsidR="00097B37">
              <w:rPr>
                <w:szCs w:val="24"/>
              </w:rPr>
              <w:t>yellow</w:t>
            </w:r>
            <w:r w:rsidR="00803CA8">
              <w:rPr>
                <w:szCs w:val="24"/>
              </w:rPr>
              <w:t xml:space="preserve"> highlighting.</w:t>
            </w:r>
          </w:p>
          <w:p w14:paraId="580A5136" w14:textId="77777777" w:rsidR="0012152F" w:rsidRDefault="0012152F" w:rsidP="000F444A">
            <w:pPr>
              <w:rPr>
                <w:b/>
                <w:color w:val="0D0D0D"/>
              </w:rPr>
            </w:pPr>
          </w:p>
          <w:p w14:paraId="56C20CD4" w14:textId="01F61182" w:rsidR="005F56B0" w:rsidRPr="007E1023" w:rsidRDefault="005F56B0" w:rsidP="000F444A">
            <w:pPr>
              <w:rPr>
                <w:color w:val="0D0D0D"/>
              </w:rPr>
            </w:pPr>
            <w:r w:rsidRPr="007E1023">
              <w:rPr>
                <w:b/>
                <w:color w:val="0D0D0D"/>
              </w:rPr>
              <w:t>Attachment</w:t>
            </w:r>
            <w:r w:rsidRPr="007E1023">
              <w:rPr>
                <w:color w:val="0D0D0D"/>
              </w:rPr>
              <w:t>:  1</w:t>
            </w:r>
            <w:r>
              <w:rPr>
                <w:color w:val="0D0D0D"/>
              </w:rPr>
              <w:tab/>
            </w:r>
          </w:p>
          <w:p w14:paraId="6D7304BF" w14:textId="77777777" w:rsidR="005F56B0" w:rsidRPr="00C70C07" w:rsidRDefault="005F56B0" w:rsidP="000F444A">
            <w:pPr>
              <w:rPr>
                <w:lang w:eastAsia="zh-CN"/>
              </w:rPr>
            </w:pPr>
            <w:r w:rsidRPr="007E1023">
              <w:rPr>
                <w:lang w:eastAsia="zh-CN"/>
              </w:rPr>
              <w:br w:type="page"/>
            </w:r>
          </w:p>
        </w:tc>
      </w:tr>
    </w:tbl>
    <w:p w14:paraId="787543C2" w14:textId="77777777" w:rsidR="005F56B0" w:rsidRDefault="005F56B0" w:rsidP="005F56B0">
      <w:pPr>
        <w:rPr>
          <w:lang w:val="fr-FR" w:eastAsia="zh-CN"/>
        </w:rPr>
      </w:pPr>
    </w:p>
    <w:p w14:paraId="45B57106" w14:textId="77777777" w:rsidR="005F56B0" w:rsidRDefault="005F56B0" w:rsidP="005F56B0">
      <w:pPr>
        <w:rPr>
          <w:lang w:val="fr-FR" w:eastAsia="zh-CN"/>
        </w:rPr>
      </w:pPr>
      <w:r>
        <w:rPr>
          <w:lang w:val="fr-FR" w:eastAsia="zh-CN"/>
        </w:rPr>
        <w:br w:type="page"/>
      </w:r>
    </w:p>
    <w:p w14:paraId="5CBDBD48" w14:textId="4FCA54C3" w:rsidR="00250335" w:rsidRPr="00A93477" w:rsidRDefault="005F56B0" w:rsidP="00250335">
      <w:pPr>
        <w:framePr w:hSpace="180" w:wrap="around" w:vAnchor="page" w:hAnchor="margin" w:y="919"/>
        <w:jc w:val="center"/>
        <w:rPr>
          <w:rFonts w:eastAsia="SimSun"/>
          <w:szCs w:val="24"/>
          <w:lang w:val="en-US"/>
        </w:rPr>
      </w:pPr>
      <w:r>
        <w:rPr>
          <w:b/>
          <w:caps/>
          <w:sz w:val="28"/>
          <w:lang w:eastAsia="zh-CN"/>
        </w:rPr>
        <w:lastRenderedPageBreak/>
        <w:tab/>
      </w:r>
    </w:p>
    <w:p w14:paraId="202291E3" w14:textId="77777777" w:rsidR="00250335" w:rsidRDefault="00250335" w:rsidP="00250335">
      <w:pPr>
        <w:jc w:val="center"/>
        <w:rPr>
          <w:b/>
          <w:bCs/>
          <w:sz w:val="28"/>
          <w:szCs w:val="28"/>
        </w:rPr>
      </w:pPr>
      <w:r w:rsidRPr="00F20256">
        <w:rPr>
          <w:b/>
          <w:bCs/>
          <w:sz w:val="28"/>
          <w:szCs w:val="28"/>
        </w:rPr>
        <w:t>ATTACHMENT</w:t>
      </w:r>
    </w:p>
    <w:p w14:paraId="6EA3F83A" w14:textId="77777777" w:rsidR="00250335" w:rsidRPr="00803CA8" w:rsidRDefault="00250335" w:rsidP="00803CA8">
      <w:pPr>
        <w:jc w:val="center"/>
        <w:rPr>
          <w:b/>
          <w:i/>
          <w:iCs/>
        </w:rPr>
      </w:pPr>
    </w:p>
    <w:p w14:paraId="3533C0CB" w14:textId="4DEDD1F2" w:rsidR="003639A0" w:rsidRPr="00803CA8" w:rsidRDefault="00803CA8" w:rsidP="00803CA8">
      <w:pPr>
        <w:jc w:val="center"/>
        <w:rPr>
          <w:b/>
          <w:i/>
          <w:iCs/>
        </w:rPr>
      </w:pPr>
      <w:r>
        <w:rPr>
          <w:b/>
          <w:lang w:eastAsia="ja-JP"/>
        </w:rPr>
        <w:t xml:space="preserve">Revisions to </w:t>
      </w:r>
      <w:r w:rsidRPr="00803CA8">
        <w:rPr>
          <w:b/>
          <w:lang w:eastAsia="ja-JP"/>
        </w:rPr>
        <w:t>Annex 1 to Working Party 4С Chairman’s Report</w:t>
      </w:r>
    </w:p>
    <w:tbl>
      <w:tblPr>
        <w:tblpPr w:leftFromText="180" w:rightFromText="180" w:vertAnchor="page" w:horzAnchor="margin" w:tblpY="2614"/>
        <w:tblW w:w="9889" w:type="dxa"/>
        <w:tblLayout w:type="fixed"/>
        <w:tblLook w:val="0000" w:firstRow="0" w:lastRow="0" w:firstColumn="0" w:lastColumn="0" w:noHBand="0" w:noVBand="0"/>
      </w:tblPr>
      <w:tblGrid>
        <w:gridCol w:w="9889"/>
      </w:tblGrid>
      <w:tr w:rsidR="00803CA8" w:rsidRPr="00B1092A" w14:paraId="7A2CF794" w14:textId="77777777" w:rsidTr="00803CA8">
        <w:trPr>
          <w:cantSplit/>
        </w:trPr>
        <w:tc>
          <w:tcPr>
            <w:tcW w:w="9889" w:type="dxa"/>
          </w:tcPr>
          <w:p w14:paraId="6ACDF495" w14:textId="5ABE8BD9" w:rsidR="00803CA8" w:rsidRPr="00B1092A" w:rsidRDefault="004C6CEF" w:rsidP="00803CA8">
            <w:pPr>
              <w:pStyle w:val="Title1"/>
              <w:rPr>
                <w:lang w:eastAsia="zh-CN"/>
              </w:rPr>
            </w:pPr>
            <w:bookmarkStart w:id="5" w:name="drec" w:colFirst="0" w:colLast="0"/>
            <w:r>
              <w:rPr>
                <w:rFonts w:hint="eastAsia"/>
                <w:lang w:eastAsia="ko-KR"/>
              </w:rPr>
              <w:t>Draft revision</w:t>
            </w:r>
            <w:r w:rsidRPr="006134E2">
              <w:t xml:space="preserve"> of Recommendation ITU-R M.1787</w:t>
            </w:r>
            <w:proofErr w:type="gramStart"/>
            <w:r>
              <w:rPr>
                <w:rFonts w:hint="eastAsia"/>
                <w:lang w:eastAsia="ko-KR"/>
              </w:rPr>
              <w:t>-[</w:t>
            </w:r>
            <w:proofErr w:type="gramEnd"/>
            <w:r>
              <w:rPr>
                <w:rFonts w:hint="eastAsia"/>
                <w:lang w:eastAsia="ko-KR"/>
              </w:rPr>
              <w:t>5]</w:t>
            </w:r>
          </w:p>
        </w:tc>
      </w:tr>
      <w:tr w:rsidR="00803CA8" w:rsidRPr="00B1092A" w14:paraId="182805A7" w14:textId="77777777" w:rsidTr="00803CA8">
        <w:trPr>
          <w:cantSplit/>
        </w:trPr>
        <w:tc>
          <w:tcPr>
            <w:tcW w:w="9889" w:type="dxa"/>
          </w:tcPr>
          <w:p w14:paraId="2A22E7EC" w14:textId="77777777" w:rsidR="00803CA8" w:rsidRPr="00B1092A" w:rsidRDefault="00803CA8" w:rsidP="00803CA8">
            <w:pPr>
              <w:pStyle w:val="Title4"/>
              <w:rPr>
                <w:lang w:eastAsia="zh-CN"/>
              </w:rPr>
            </w:pPr>
            <w:bookmarkStart w:id="6" w:name="dtitle1" w:colFirst="0" w:colLast="0"/>
            <w:bookmarkEnd w:id="5"/>
            <w:r w:rsidRPr="00B1092A">
              <w:rPr>
                <w:lang w:eastAsia="ja-JP"/>
              </w:rPr>
              <w:t xml:space="preserve">Description of systems and networks in the radionavigation-satellite service (space-to-Earth and space-to-space) and technical characteristics of transmitting space stations operating in the bands 1 164-1 215 MHz, 1 215-1 300 </w:t>
            </w:r>
            <w:proofErr w:type="gramStart"/>
            <w:r w:rsidRPr="00B1092A">
              <w:rPr>
                <w:lang w:eastAsia="ja-JP"/>
              </w:rPr>
              <w:t>MHz</w:t>
            </w:r>
            <w:proofErr w:type="gramEnd"/>
            <w:r w:rsidRPr="00B1092A">
              <w:rPr>
                <w:lang w:eastAsia="ja-JP"/>
              </w:rPr>
              <w:t xml:space="preserve"> and 1 559-1 610 MHz</w:t>
            </w:r>
          </w:p>
        </w:tc>
      </w:tr>
    </w:tbl>
    <w:bookmarkEnd w:id="6"/>
    <w:p w14:paraId="113591A4" w14:textId="526DA4FE" w:rsidR="00803CA8" w:rsidRPr="00B1092A" w:rsidRDefault="00803CA8" w:rsidP="00803CA8">
      <w:pPr>
        <w:pStyle w:val="Recdate"/>
      </w:pPr>
      <w:r w:rsidRPr="00B1092A">
        <w:t xml:space="preserve"> (2009-2012-2014-2018-2022)</w:t>
      </w:r>
    </w:p>
    <w:p w14:paraId="4F20EAE9" w14:textId="66B4AC6A" w:rsidR="00803CA8" w:rsidRPr="00B1092A" w:rsidRDefault="00803CA8" w:rsidP="00803CA8">
      <w:pPr>
        <w:pStyle w:val="Headingb"/>
        <w:spacing w:before="360"/>
        <w:rPr>
          <w:rFonts w:eastAsia="SimSun"/>
        </w:rPr>
      </w:pPr>
      <w:r w:rsidRPr="00B1092A">
        <w:rPr>
          <w:rFonts w:eastAsia="SimSun"/>
        </w:rPr>
        <w:t>Summary of revision</w:t>
      </w:r>
    </w:p>
    <w:p w14:paraId="183CD8EC" w14:textId="77777777" w:rsidR="0000328E" w:rsidRPr="00B1092A" w:rsidRDefault="0000328E" w:rsidP="0000328E">
      <w:pPr>
        <w:pStyle w:val="Normalaftertitle"/>
        <w:rPr>
          <w:rFonts w:eastAsia="SimSun"/>
        </w:rPr>
      </w:pPr>
      <w:r w:rsidRPr="00B1092A">
        <w:rPr>
          <w:rFonts w:eastAsia="SimSun"/>
        </w:rPr>
        <w:t xml:space="preserve">This Recommendation is revised in its Annex </w:t>
      </w:r>
      <w:r>
        <w:rPr>
          <w:rFonts w:eastAsia="SimSun"/>
        </w:rPr>
        <w:t>11</w:t>
      </w:r>
      <w:r w:rsidRPr="00B1092A">
        <w:rPr>
          <w:rFonts w:eastAsia="SimSun"/>
        </w:rPr>
        <w:t xml:space="preserve">, </w:t>
      </w:r>
      <w:proofErr w:type="gramStart"/>
      <w:r w:rsidRPr="00B1092A">
        <w:rPr>
          <w:rFonts w:eastAsia="SimSun"/>
        </w:rPr>
        <w:t>in order to</w:t>
      </w:r>
      <w:proofErr w:type="gramEnd"/>
      <w:r w:rsidRPr="00B1092A">
        <w:rPr>
          <w:rFonts w:eastAsia="SimSun"/>
        </w:rPr>
        <w:t xml:space="preserve"> reflect updates in the characteristics of </w:t>
      </w:r>
      <w:r>
        <w:rPr>
          <w:rFonts w:eastAsia="Malgun Gothic" w:hint="eastAsia"/>
          <w:lang w:eastAsia="ko-KR"/>
        </w:rPr>
        <w:t>the KASS</w:t>
      </w:r>
      <w:r w:rsidRPr="00B1092A">
        <w:rPr>
          <w:rFonts w:eastAsia="SimSun"/>
        </w:rPr>
        <w:t xml:space="preserve">. </w:t>
      </w:r>
      <w:r>
        <w:rPr>
          <w:rFonts w:eastAsia="SimSun"/>
        </w:rPr>
        <w:t xml:space="preserve"> N</w:t>
      </w:r>
      <w:r w:rsidRPr="007B361C">
        <w:rPr>
          <w:rFonts w:eastAsia="SimSun"/>
        </w:rPr>
        <w:t xml:space="preserve">ew Annex 15 </w:t>
      </w:r>
      <w:r>
        <w:rPr>
          <w:rFonts w:eastAsia="SimSun"/>
        </w:rPr>
        <w:t>(</w:t>
      </w:r>
      <w:r w:rsidRPr="007B361C">
        <w:rPr>
          <w:rFonts w:eastAsia="SimSun"/>
        </w:rPr>
        <w:t xml:space="preserve">with the description and technical characteristics of </w:t>
      </w:r>
      <w:r>
        <w:rPr>
          <w:rFonts w:eastAsia="Malgun Gothic" w:hint="eastAsia"/>
          <w:lang w:eastAsia="ko-KR"/>
        </w:rPr>
        <w:t xml:space="preserve">the Xona PULSAR </w:t>
      </w:r>
      <w:r w:rsidRPr="007B361C">
        <w:rPr>
          <w:rFonts w:eastAsia="SimSun"/>
        </w:rPr>
        <w:t>system of transmitting space stations planned for operation in the bands 1 164-1 215 MHz and 1 559-1 610 MH</w:t>
      </w:r>
      <w:r>
        <w:rPr>
          <w:rFonts w:eastAsia="SimSun"/>
        </w:rPr>
        <w:t xml:space="preserve">z) and new Annex 16 (with the description and technical characteristics of </w:t>
      </w:r>
      <w:r>
        <w:rPr>
          <w:rFonts w:eastAsia="Malgun Gothic" w:hint="eastAsia"/>
          <w:lang w:eastAsia="ko-KR"/>
        </w:rPr>
        <w:t>the KPS</w:t>
      </w:r>
      <w:r>
        <w:rPr>
          <w:rFonts w:eastAsia="SimSun"/>
        </w:rPr>
        <w:t xml:space="preserve"> </w:t>
      </w:r>
      <w:r>
        <w:rPr>
          <w:lang w:eastAsia="ko-KR"/>
        </w:rPr>
        <w:t xml:space="preserve">in the radionavigation-satellite service to provide positioning, navigation, and timing information in the bands 1 164-1 215 MHz, 1 215-1 300 </w:t>
      </w:r>
      <w:proofErr w:type="gramStart"/>
      <w:r>
        <w:rPr>
          <w:lang w:eastAsia="ko-KR"/>
        </w:rPr>
        <w:t>MHz</w:t>
      </w:r>
      <w:proofErr w:type="gramEnd"/>
      <w:r>
        <w:rPr>
          <w:lang w:eastAsia="ko-KR"/>
        </w:rPr>
        <w:t xml:space="preserve"> and 1 559-1 610 MHz),</w:t>
      </w:r>
      <w:r w:rsidRPr="007B361C">
        <w:rPr>
          <w:rFonts w:eastAsia="SimSun"/>
        </w:rPr>
        <w:t xml:space="preserve"> are also added.</w:t>
      </w:r>
    </w:p>
    <w:p w14:paraId="19C60B35" w14:textId="77777777" w:rsidR="00803CA8" w:rsidRPr="00B1092A" w:rsidRDefault="00803CA8" w:rsidP="00803CA8">
      <w:pPr>
        <w:pStyle w:val="HeadingSum"/>
        <w:rPr>
          <w:rFonts w:eastAsia="SimSun"/>
          <w:lang w:val="en-GB"/>
        </w:rPr>
      </w:pPr>
      <w:r w:rsidRPr="00B1092A">
        <w:rPr>
          <w:rFonts w:eastAsia="SimSun"/>
          <w:lang w:val="en-GB"/>
        </w:rPr>
        <w:t>Scope</w:t>
      </w:r>
    </w:p>
    <w:p w14:paraId="424084EA" w14:textId="77777777" w:rsidR="00C55F39" w:rsidRPr="000931D8" w:rsidRDefault="00C55F39" w:rsidP="000931D8">
      <w:pPr>
        <w:pStyle w:val="Normalaftertitle"/>
        <w:rPr>
          <w:rFonts w:eastAsia="SimSun"/>
        </w:rPr>
      </w:pPr>
      <w:proofErr w:type="spellStart"/>
      <w:r w:rsidRPr="000931D8">
        <w:rPr>
          <w:rFonts w:eastAsia="SimSun"/>
        </w:rPr>
        <w:t>The</w:t>
      </w:r>
      <w:proofErr w:type="spellEnd"/>
      <w:r w:rsidRPr="000931D8">
        <w:rPr>
          <w:rFonts w:eastAsia="SimSun"/>
        </w:rPr>
        <w:t xml:space="preserve"> </w:t>
      </w:r>
      <w:proofErr w:type="spellStart"/>
      <w:r w:rsidRPr="000931D8">
        <w:rPr>
          <w:rFonts w:eastAsia="SimSun"/>
        </w:rPr>
        <w:t>information</w:t>
      </w:r>
      <w:proofErr w:type="spellEnd"/>
      <w:r w:rsidRPr="000931D8">
        <w:rPr>
          <w:rFonts w:eastAsia="SimSun"/>
        </w:rPr>
        <w:t xml:space="preserve"> </w:t>
      </w:r>
      <w:proofErr w:type="spellStart"/>
      <w:r w:rsidRPr="000931D8">
        <w:rPr>
          <w:rFonts w:eastAsia="SimSun"/>
        </w:rPr>
        <w:t>on</w:t>
      </w:r>
      <w:proofErr w:type="spellEnd"/>
      <w:r w:rsidRPr="000931D8">
        <w:rPr>
          <w:rFonts w:eastAsia="SimSun"/>
        </w:rPr>
        <w:t xml:space="preserve"> orbital </w:t>
      </w:r>
      <w:proofErr w:type="spellStart"/>
      <w:r w:rsidRPr="000931D8">
        <w:rPr>
          <w:rFonts w:eastAsia="SimSun"/>
        </w:rPr>
        <w:t>parameters</w:t>
      </w:r>
      <w:proofErr w:type="spellEnd"/>
      <w:r w:rsidRPr="000931D8">
        <w:rPr>
          <w:rFonts w:eastAsia="SimSun"/>
        </w:rPr>
        <w:t xml:space="preserve">, </w:t>
      </w:r>
      <w:proofErr w:type="spellStart"/>
      <w:r w:rsidRPr="000931D8">
        <w:rPr>
          <w:rFonts w:eastAsia="SimSun"/>
        </w:rPr>
        <w:t>navigation</w:t>
      </w:r>
      <w:proofErr w:type="spellEnd"/>
      <w:r w:rsidRPr="000931D8">
        <w:rPr>
          <w:rFonts w:eastAsia="SimSun"/>
        </w:rPr>
        <w:t xml:space="preserve"> </w:t>
      </w:r>
      <w:proofErr w:type="spellStart"/>
      <w:r w:rsidRPr="000931D8">
        <w:rPr>
          <w:rFonts w:eastAsia="SimSun"/>
        </w:rPr>
        <w:t>signals</w:t>
      </w:r>
      <w:proofErr w:type="spellEnd"/>
      <w:r w:rsidRPr="000931D8">
        <w:rPr>
          <w:rFonts w:eastAsia="SimSun"/>
        </w:rPr>
        <w:t xml:space="preserve"> and </w:t>
      </w:r>
      <w:proofErr w:type="spellStart"/>
      <w:r w:rsidRPr="000931D8">
        <w:rPr>
          <w:rFonts w:eastAsia="SimSun"/>
        </w:rPr>
        <w:t>technical</w:t>
      </w:r>
      <w:proofErr w:type="spellEnd"/>
      <w:r w:rsidRPr="000931D8">
        <w:rPr>
          <w:rFonts w:eastAsia="SimSun"/>
        </w:rPr>
        <w:t xml:space="preserve"> </w:t>
      </w:r>
      <w:proofErr w:type="spellStart"/>
      <w:r w:rsidRPr="000931D8">
        <w:rPr>
          <w:rFonts w:eastAsia="SimSun"/>
        </w:rPr>
        <w:t>characteristics</w:t>
      </w:r>
      <w:proofErr w:type="spellEnd"/>
      <w:r w:rsidRPr="000931D8">
        <w:rPr>
          <w:rFonts w:eastAsia="SimSun"/>
        </w:rPr>
        <w:t xml:space="preserve"> </w:t>
      </w:r>
      <w:proofErr w:type="spellStart"/>
      <w:r w:rsidRPr="000931D8">
        <w:rPr>
          <w:rFonts w:eastAsia="SimSun"/>
        </w:rPr>
        <w:t>of</w:t>
      </w:r>
      <w:proofErr w:type="spellEnd"/>
      <w:r w:rsidRPr="000931D8">
        <w:rPr>
          <w:rFonts w:eastAsia="SimSun"/>
        </w:rPr>
        <w:t xml:space="preserve"> </w:t>
      </w:r>
      <w:proofErr w:type="spellStart"/>
      <w:r w:rsidRPr="000931D8">
        <w:rPr>
          <w:rFonts w:eastAsia="SimSun"/>
        </w:rPr>
        <w:t>systems</w:t>
      </w:r>
      <w:proofErr w:type="spellEnd"/>
      <w:r w:rsidRPr="000931D8">
        <w:rPr>
          <w:rFonts w:eastAsia="SimSun"/>
        </w:rPr>
        <w:t xml:space="preserve"> and </w:t>
      </w:r>
      <w:proofErr w:type="spellStart"/>
      <w:r w:rsidRPr="000931D8">
        <w:rPr>
          <w:rFonts w:eastAsia="SimSun"/>
        </w:rPr>
        <w:t>networks</w:t>
      </w:r>
      <w:proofErr w:type="spellEnd"/>
      <w:r w:rsidRPr="000931D8">
        <w:rPr>
          <w:rFonts w:eastAsia="SimSun"/>
        </w:rPr>
        <w:t xml:space="preserve"> in </w:t>
      </w:r>
      <w:proofErr w:type="spellStart"/>
      <w:r w:rsidRPr="000931D8">
        <w:rPr>
          <w:rFonts w:eastAsia="SimSun"/>
        </w:rPr>
        <w:t>the</w:t>
      </w:r>
      <w:proofErr w:type="spellEnd"/>
      <w:r w:rsidRPr="000931D8">
        <w:rPr>
          <w:rFonts w:eastAsia="SimSun"/>
        </w:rPr>
        <w:t xml:space="preserve"> radionavigation-satellite </w:t>
      </w:r>
      <w:proofErr w:type="spellStart"/>
      <w:r w:rsidRPr="000931D8">
        <w:rPr>
          <w:rFonts w:eastAsia="SimSun"/>
        </w:rPr>
        <w:t>service</w:t>
      </w:r>
      <w:proofErr w:type="spellEnd"/>
      <w:r w:rsidRPr="000931D8">
        <w:rPr>
          <w:rFonts w:eastAsia="SimSun"/>
        </w:rPr>
        <w:t xml:space="preserve"> (RNSS) (</w:t>
      </w:r>
      <w:proofErr w:type="spellStart"/>
      <w:r w:rsidRPr="000931D8">
        <w:rPr>
          <w:rFonts w:eastAsia="SimSun"/>
        </w:rPr>
        <w:t>space-to-Earth</w:t>
      </w:r>
      <w:proofErr w:type="spellEnd"/>
      <w:r w:rsidRPr="000931D8">
        <w:rPr>
          <w:rFonts w:eastAsia="SimSun"/>
        </w:rPr>
        <w:t xml:space="preserve">, </w:t>
      </w:r>
      <w:proofErr w:type="spellStart"/>
      <w:r w:rsidRPr="000931D8">
        <w:rPr>
          <w:rFonts w:eastAsia="SimSun"/>
        </w:rPr>
        <w:t>space-to-space</w:t>
      </w:r>
      <w:proofErr w:type="spellEnd"/>
      <w:r w:rsidRPr="000931D8">
        <w:rPr>
          <w:rFonts w:eastAsia="SimSun"/>
        </w:rPr>
        <w:t xml:space="preserve">) </w:t>
      </w:r>
      <w:proofErr w:type="spellStart"/>
      <w:r w:rsidRPr="000931D8">
        <w:rPr>
          <w:rFonts w:eastAsia="SimSun"/>
        </w:rPr>
        <w:t>operating</w:t>
      </w:r>
      <w:proofErr w:type="spellEnd"/>
      <w:r w:rsidRPr="000931D8">
        <w:rPr>
          <w:rFonts w:eastAsia="SimSun"/>
        </w:rPr>
        <w:t xml:space="preserve"> in </w:t>
      </w:r>
      <w:proofErr w:type="spellStart"/>
      <w:r w:rsidRPr="000931D8">
        <w:rPr>
          <w:rFonts w:eastAsia="SimSun"/>
        </w:rPr>
        <w:t>the</w:t>
      </w:r>
      <w:proofErr w:type="spellEnd"/>
      <w:r w:rsidRPr="000931D8">
        <w:rPr>
          <w:rFonts w:eastAsia="SimSun"/>
        </w:rPr>
        <w:t xml:space="preserve"> </w:t>
      </w:r>
      <w:proofErr w:type="spellStart"/>
      <w:r w:rsidRPr="000931D8">
        <w:rPr>
          <w:rFonts w:eastAsia="SimSun"/>
        </w:rPr>
        <w:t>bands</w:t>
      </w:r>
      <w:proofErr w:type="spellEnd"/>
      <w:r w:rsidRPr="000931D8">
        <w:rPr>
          <w:rFonts w:eastAsia="SimSun"/>
        </w:rPr>
        <w:t xml:space="preserve"> 1 164-1 215 MHz, 1 215-1 300 MHz and 1 559-1 610 MHz are </w:t>
      </w:r>
      <w:proofErr w:type="spellStart"/>
      <w:r w:rsidRPr="000931D8">
        <w:rPr>
          <w:rFonts w:eastAsia="SimSun"/>
        </w:rPr>
        <w:t>presented</w:t>
      </w:r>
      <w:proofErr w:type="spellEnd"/>
      <w:r w:rsidRPr="000931D8">
        <w:rPr>
          <w:rFonts w:eastAsia="SimSun"/>
        </w:rPr>
        <w:t xml:space="preserve"> in </w:t>
      </w:r>
      <w:proofErr w:type="spellStart"/>
      <w:r w:rsidRPr="000931D8">
        <w:rPr>
          <w:rFonts w:eastAsia="SimSun"/>
        </w:rPr>
        <w:t>this</w:t>
      </w:r>
      <w:proofErr w:type="spellEnd"/>
      <w:r w:rsidRPr="000931D8">
        <w:rPr>
          <w:rFonts w:eastAsia="SimSun"/>
        </w:rPr>
        <w:t xml:space="preserve"> </w:t>
      </w:r>
      <w:proofErr w:type="spellStart"/>
      <w:r w:rsidRPr="000931D8">
        <w:rPr>
          <w:rFonts w:eastAsia="SimSun"/>
        </w:rPr>
        <w:t>Recommendation</w:t>
      </w:r>
      <w:proofErr w:type="spellEnd"/>
      <w:r w:rsidRPr="000931D8">
        <w:rPr>
          <w:rFonts w:eastAsia="SimSun"/>
        </w:rPr>
        <w:t xml:space="preserve">. </w:t>
      </w:r>
      <w:proofErr w:type="spellStart"/>
      <w:r w:rsidRPr="000931D8">
        <w:rPr>
          <w:rFonts w:eastAsia="SimSun"/>
        </w:rPr>
        <w:t>This</w:t>
      </w:r>
      <w:proofErr w:type="spellEnd"/>
      <w:r w:rsidRPr="000931D8">
        <w:rPr>
          <w:rFonts w:eastAsia="SimSun"/>
        </w:rPr>
        <w:t xml:space="preserve"> </w:t>
      </w:r>
      <w:proofErr w:type="spellStart"/>
      <w:r w:rsidRPr="000931D8">
        <w:rPr>
          <w:rFonts w:eastAsia="SimSun"/>
        </w:rPr>
        <w:t>information</w:t>
      </w:r>
      <w:proofErr w:type="spellEnd"/>
      <w:r w:rsidRPr="000931D8">
        <w:rPr>
          <w:rFonts w:eastAsia="SimSun"/>
        </w:rPr>
        <w:t xml:space="preserve"> </w:t>
      </w:r>
      <w:proofErr w:type="spellStart"/>
      <w:r w:rsidRPr="000931D8">
        <w:rPr>
          <w:rFonts w:eastAsia="SimSun"/>
        </w:rPr>
        <w:t>is</w:t>
      </w:r>
      <w:proofErr w:type="spellEnd"/>
      <w:r w:rsidRPr="000931D8">
        <w:rPr>
          <w:rFonts w:eastAsia="SimSun"/>
        </w:rPr>
        <w:t xml:space="preserve"> </w:t>
      </w:r>
      <w:proofErr w:type="spellStart"/>
      <w:r w:rsidRPr="000931D8">
        <w:rPr>
          <w:rFonts w:eastAsia="SimSun"/>
        </w:rPr>
        <w:t>intended</w:t>
      </w:r>
      <w:proofErr w:type="spellEnd"/>
      <w:r w:rsidRPr="000931D8">
        <w:rPr>
          <w:rFonts w:eastAsia="SimSun"/>
        </w:rPr>
        <w:t xml:space="preserve"> for use in </w:t>
      </w:r>
      <w:proofErr w:type="spellStart"/>
      <w:r w:rsidRPr="000931D8">
        <w:rPr>
          <w:rFonts w:eastAsia="SimSun"/>
        </w:rPr>
        <w:t>the</w:t>
      </w:r>
      <w:proofErr w:type="spellEnd"/>
      <w:r w:rsidRPr="000931D8">
        <w:rPr>
          <w:rFonts w:eastAsia="SimSun"/>
        </w:rPr>
        <w:t xml:space="preserve"> </w:t>
      </w:r>
      <w:proofErr w:type="spellStart"/>
      <w:r w:rsidRPr="000931D8">
        <w:rPr>
          <w:rFonts w:eastAsia="SimSun"/>
        </w:rPr>
        <w:t>assessment</w:t>
      </w:r>
      <w:proofErr w:type="spellEnd"/>
      <w:r w:rsidRPr="000931D8">
        <w:rPr>
          <w:rFonts w:eastAsia="SimSun"/>
        </w:rPr>
        <w:t xml:space="preserve"> </w:t>
      </w:r>
      <w:proofErr w:type="spellStart"/>
      <w:r w:rsidRPr="000931D8">
        <w:rPr>
          <w:rFonts w:eastAsia="SimSun"/>
        </w:rPr>
        <w:t>of</w:t>
      </w:r>
      <w:proofErr w:type="spellEnd"/>
      <w:r w:rsidRPr="000931D8">
        <w:rPr>
          <w:rFonts w:eastAsia="SimSun"/>
        </w:rPr>
        <w:t xml:space="preserve"> </w:t>
      </w:r>
      <w:proofErr w:type="spellStart"/>
      <w:r w:rsidRPr="000931D8">
        <w:rPr>
          <w:rFonts w:eastAsia="SimSun"/>
        </w:rPr>
        <w:t>the</w:t>
      </w:r>
      <w:proofErr w:type="spellEnd"/>
      <w:r w:rsidRPr="000931D8">
        <w:rPr>
          <w:rFonts w:eastAsia="SimSun"/>
        </w:rPr>
        <w:t xml:space="preserve"> </w:t>
      </w:r>
      <w:proofErr w:type="spellStart"/>
      <w:r w:rsidRPr="000931D8">
        <w:rPr>
          <w:rFonts w:eastAsia="SimSun"/>
        </w:rPr>
        <w:t>interference</w:t>
      </w:r>
      <w:proofErr w:type="spellEnd"/>
      <w:r w:rsidRPr="000931D8">
        <w:rPr>
          <w:rFonts w:eastAsia="SimSun"/>
        </w:rPr>
        <w:t xml:space="preserve"> </w:t>
      </w:r>
      <w:proofErr w:type="spellStart"/>
      <w:r w:rsidRPr="000931D8">
        <w:rPr>
          <w:rFonts w:eastAsia="SimSun"/>
        </w:rPr>
        <w:t>impact</w:t>
      </w:r>
      <w:proofErr w:type="spellEnd"/>
      <w:r w:rsidRPr="000931D8">
        <w:rPr>
          <w:rFonts w:eastAsia="SimSun"/>
        </w:rPr>
        <w:t xml:space="preserve"> </w:t>
      </w:r>
      <w:proofErr w:type="spellStart"/>
      <w:r w:rsidRPr="000931D8">
        <w:rPr>
          <w:rFonts w:eastAsia="SimSun"/>
        </w:rPr>
        <w:t>between</w:t>
      </w:r>
      <w:proofErr w:type="spellEnd"/>
      <w:r w:rsidRPr="000931D8">
        <w:rPr>
          <w:rFonts w:eastAsia="SimSun"/>
        </w:rPr>
        <w:t xml:space="preserve"> </w:t>
      </w:r>
      <w:proofErr w:type="spellStart"/>
      <w:r w:rsidRPr="000931D8">
        <w:rPr>
          <w:rFonts w:eastAsia="SimSun"/>
        </w:rPr>
        <w:t>systems</w:t>
      </w:r>
      <w:proofErr w:type="spellEnd"/>
      <w:r w:rsidRPr="000931D8">
        <w:rPr>
          <w:rFonts w:eastAsia="SimSun"/>
        </w:rPr>
        <w:t xml:space="preserve"> and </w:t>
      </w:r>
      <w:proofErr w:type="spellStart"/>
      <w:r w:rsidRPr="000931D8">
        <w:rPr>
          <w:rFonts w:eastAsia="SimSun"/>
        </w:rPr>
        <w:t>networks</w:t>
      </w:r>
      <w:proofErr w:type="spellEnd"/>
      <w:r w:rsidRPr="000931D8">
        <w:rPr>
          <w:rFonts w:eastAsia="SimSun"/>
        </w:rPr>
        <w:t xml:space="preserve"> in </w:t>
      </w:r>
      <w:proofErr w:type="spellStart"/>
      <w:r w:rsidRPr="000931D8">
        <w:rPr>
          <w:rFonts w:eastAsia="SimSun"/>
        </w:rPr>
        <w:t>the</w:t>
      </w:r>
      <w:proofErr w:type="spellEnd"/>
      <w:r w:rsidRPr="000931D8">
        <w:rPr>
          <w:rFonts w:eastAsia="SimSun"/>
        </w:rPr>
        <w:t xml:space="preserve"> RNSS and </w:t>
      </w:r>
      <w:proofErr w:type="spellStart"/>
      <w:r w:rsidRPr="000931D8">
        <w:rPr>
          <w:rFonts w:eastAsia="SimSun"/>
        </w:rPr>
        <w:t>with</w:t>
      </w:r>
      <w:proofErr w:type="spellEnd"/>
      <w:r w:rsidRPr="000931D8">
        <w:rPr>
          <w:rFonts w:eastAsia="SimSun"/>
        </w:rPr>
        <w:t xml:space="preserve"> </w:t>
      </w:r>
      <w:proofErr w:type="spellStart"/>
      <w:r w:rsidRPr="000931D8">
        <w:rPr>
          <w:rFonts w:eastAsia="SimSun"/>
        </w:rPr>
        <w:t>other</w:t>
      </w:r>
      <w:proofErr w:type="spellEnd"/>
      <w:r w:rsidRPr="000931D8">
        <w:rPr>
          <w:rFonts w:eastAsia="SimSun"/>
        </w:rPr>
        <w:t xml:space="preserve"> </w:t>
      </w:r>
      <w:proofErr w:type="spellStart"/>
      <w:r w:rsidRPr="000931D8">
        <w:rPr>
          <w:rFonts w:eastAsia="SimSun"/>
        </w:rPr>
        <w:t>services</w:t>
      </w:r>
      <w:proofErr w:type="spellEnd"/>
      <w:r w:rsidRPr="000931D8">
        <w:rPr>
          <w:rFonts w:eastAsia="SimSun"/>
        </w:rPr>
        <w:t xml:space="preserve"> and </w:t>
      </w:r>
      <w:proofErr w:type="spellStart"/>
      <w:r w:rsidRPr="000931D8">
        <w:rPr>
          <w:rFonts w:eastAsia="SimSun"/>
        </w:rPr>
        <w:t>systems</w:t>
      </w:r>
      <w:proofErr w:type="spellEnd"/>
      <w:r w:rsidRPr="000931D8">
        <w:rPr>
          <w:rFonts w:eastAsia="SimSun"/>
        </w:rPr>
        <w:t>.</w:t>
      </w:r>
    </w:p>
    <w:p w14:paraId="2C868D1D" w14:textId="77777777" w:rsidR="00803CA8" w:rsidRPr="00B1092A" w:rsidRDefault="00803CA8" w:rsidP="00803CA8">
      <w:pPr>
        <w:rPr>
          <w:rFonts w:eastAsiaTheme="minorEastAsia"/>
          <w:lang w:eastAsia="zh-CN"/>
        </w:rPr>
      </w:pPr>
    </w:p>
    <w:p w14:paraId="40E04B61" w14:textId="77777777" w:rsidR="00803CA8" w:rsidRPr="00B1092A" w:rsidRDefault="00803CA8" w:rsidP="00803CA8">
      <w:pPr>
        <w:rPr>
          <w:lang w:eastAsia="ja-JP"/>
        </w:rPr>
      </w:pPr>
      <w:r w:rsidRPr="00B1092A">
        <w:rPr>
          <w:lang w:eastAsia="ja-JP"/>
        </w:rPr>
        <w:t>...</w:t>
      </w:r>
    </w:p>
    <w:p w14:paraId="77B8AAC4" w14:textId="34A994C0" w:rsidR="00803CA8" w:rsidRPr="00130FD7" w:rsidRDefault="00803CA8" w:rsidP="00803CA8">
      <w:pPr>
        <w:rPr>
          <w:i/>
          <w:iCs/>
        </w:rPr>
      </w:pPr>
      <w:r w:rsidRPr="00C55F39">
        <w:rPr>
          <w:i/>
          <w:iCs/>
          <w:highlight w:val="yellow"/>
        </w:rPr>
        <w:t>[</w:t>
      </w:r>
      <w:r w:rsidRPr="008508F6">
        <w:rPr>
          <w:b/>
          <w:bCs/>
          <w:i/>
          <w:iCs/>
          <w:highlight w:val="yellow"/>
        </w:rPr>
        <w:t>Editor’s Note</w:t>
      </w:r>
      <w:r w:rsidRPr="00C55F39">
        <w:rPr>
          <w:i/>
          <w:iCs/>
          <w:highlight w:val="yellow"/>
        </w:rPr>
        <w:t xml:space="preserve">:  </w:t>
      </w:r>
      <w:r w:rsidR="00F87C99">
        <w:rPr>
          <w:i/>
          <w:iCs/>
          <w:highlight w:val="yellow"/>
        </w:rPr>
        <w:t>PDRR ITU-R</w:t>
      </w:r>
      <w:r w:rsidR="00E97E96">
        <w:rPr>
          <w:i/>
          <w:iCs/>
          <w:highlight w:val="yellow"/>
        </w:rPr>
        <w:t xml:space="preserve"> M.1787[5]</w:t>
      </w:r>
      <w:r w:rsidR="00A64798">
        <w:rPr>
          <w:i/>
          <w:iCs/>
          <w:highlight w:val="yellow"/>
        </w:rPr>
        <w:t xml:space="preserve"> </w:t>
      </w:r>
      <w:r w:rsidR="00F26556">
        <w:rPr>
          <w:i/>
          <w:iCs/>
          <w:highlight w:val="yellow"/>
        </w:rPr>
        <w:t xml:space="preserve">from the April 2024 meeting </w:t>
      </w:r>
      <w:r w:rsidR="00A64798">
        <w:rPr>
          <w:i/>
          <w:iCs/>
          <w:highlight w:val="yellow"/>
        </w:rPr>
        <w:t xml:space="preserve">includes </w:t>
      </w:r>
      <w:r w:rsidR="007209F4">
        <w:rPr>
          <w:i/>
          <w:iCs/>
          <w:highlight w:val="yellow"/>
        </w:rPr>
        <w:t>revisions</w:t>
      </w:r>
      <w:r w:rsidR="007B1768">
        <w:rPr>
          <w:i/>
          <w:iCs/>
          <w:highlight w:val="yellow"/>
        </w:rPr>
        <w:t xml:space="preserve"> to Annex 11</w:t>
      </w:r>
      <w:r w:rsidR="00E168EF">
        <w:rPr>
          <w:i/>
          <w:iCs/>
          <w:highlight w:val="yellow"/>
        </w:rPr>
        <w:t xml:space="preserve"> </w:t>
      </w:r>
      <w:r w:rsidR="00FD5E75">
        <w:rPr>
          <w:i/>
          <w:iCs/>
          <w:highlight w:val="yellow"/>
        </w:rPr>
        <w:t>as well as</w:t>
      </w:r>
      <w:r w:rsidR="00404D8D">
        <w:rPr>
          <w:i/>
          <w:iCs/>
          <w:highlight w:val="yellow"/>
        </w:rPr>
        <w:t xml:space="preserve"> </w:t>
      </w:r>
      <w:r w:rsidR="00651114">
        <w:rPr>
          <w:i/>
          <w:iCs/>
          <w:highlight w:val="yellow"/>
        </w:rPr>
        <w:t xml:space="preserve">the </w:t>
      </w:r>
      <w:r w:rsidR="00FD5E75">
        <w:rPr>
          <w:i/>
          <w:iCs/>
          <w:highlight w:val="yellow"/>
        </w:rPr>
        <w:t xml:space="preserve">addition of Annex 15 and Annex 16.  This contribution </w:t>
      </w:r>
      <w:r w:rsidR="00722505">
        <w:rPr>
          <w:i/>
          <w:iCs/>
          <w:highlight w:val="yellow"/>
        </w:rPr>
        <w:t xml:space="preserve">only pertains to the Annex 15 portion of the </w:t>
      </w:r>
      <w:r w:rsidR="00551C17">
        <w:rPr>
          <w:i/>
          <w:iCs/>
          <w:highlight w:val="yellow"/>
        </w:rPr>
        <w:t xml:space="preserve">document for consideration.  </w:t>
      </w:r>
      <w:proofErr w:type="gramStart"/>
      <w:r w:rsidRPr="00C55F39">
        <w:rPr>
          <w:i/>
          <w:iCs/>
          <w:highlight w:val="yellow"/>
        </w:rPr>
        <w:t>All of</w:t>
      </w:r>
      <w:proofErr w:type="gramEnd"/>
      <w:r w:rsidRPr="00C55F39">
        <w:rPr>
          <w:i/>
          <w:iCs/>
          <w:highlight w:val="yellow"/>
        </w:rPr>
        <w:t xml:space="preserve"> the material for Annex 15 is proposed as a new addition to Recommendation ITU-R M.1787.  </w:t>
      </w:r>
      <w:r w:rsidR="00BE1FEC">
        <w:rPr>
          <w:i/>
          <w:iCs/>
          <w:highlight w:val="yellow"/>
        </w:rPr>
        <w:t xml:space="preserve">The sections highlighted in yellow are changes </w:t>
      </w:r>
      <w:r w:rsidR="00367A85">
        <w:rPr>
          <w:i/>
          <w:iCs/>
          <w:highlight w:val="yellow"/>
        </w:rPr>
        <w:t xml:space="preserve">to </w:t>
      </w:r>
      <w:r w:rsidR="002B5433">
        <w:rPr>
          <w:i/>
          <w:iCs/>
          <w:highlight w:val="yellow"/>
        </w:rPr>
        <w:t xml:space="preserve">PDRR ITU-R M.1787[5] </w:t>
      </w:r>
      <w:r w:rsidR="008508F6">
        <w:rPr>
          <w:i/>
          <w:iCs/>
          <w:highlight w:val="yellow"/>
        </w:rPr>
        <w:t xml:space="preserve">submitted at the April 2024 meeting. </w:t>
      </w:r>
      <w:r w:rsidRPr="00C55F39">
        <w:rPr>
          <w:i/>
          <w:iCs/>
          <w:highlight w:val="yellow"/>
        </w:rPr>
        <w:t>It is shown here without track changes for ease of review.</w:t>
      </w:r>
      <w:r w:rsidR="00283A7F" w:rsidRPr="00C55F39">
        <w:rPr>
          <w:i/>
          <w:iCs/>
          <w:highlight w:val="yellow"/>
        </w:rPr>
        <w:t>]</w:t>
      </w:r>
    </w:p>
    <w:p w14:paraId="0779199B" w14:textId="77777777" w:rsidR="002D1124" w:rsidRPr="004A1AB0" w:rsidRDefault="002D1124" w:rsidP="002D1124">
      <w:pPr>
        <w:pStyle w:val="AnnexNo"/>
      </w:pPr>
      <w:r w:rsidRPr="004A1AB0">
        <w:t>Annex 15</w:t>
      </w:r>
    </w:p>
    <w:p w14:paraId="4BD80329" w14:textId="77777777" w:rsidR="002D1124" w:rsidRPr="004A1AB0" w:rsidRDefault="002D1124" w:rsidP="002D1124">
      <w:pPr>
        <w:pStyle w:val="Annextitle"/>
      </w:pPr>
      <w:r w:rsidRPr="004A1AB0">
        <w:t>Technical description and characteristics of the USASAT-NGSO-12 (“Xona PULSAR”) RNSS System</w:t>
      </w:r>
    </w:p>
    <w:p w14:paraId="38FE0A0C" w14:textId="77777777" w:rsidR="002D1124" w:rsidRPr="004A1AB0" w:rsidRDefault="002D1124" w:rsidP="002D1124">
      <w:pPr>
        <w:pStyle w:val="Heading1"/>
      </w:pPr>
      <w:r w:rsidRPr="004A1AB0">
        <w:t>1</w:t>
      </w:r>
      <w:r w:rsidRPr="004A1AB0">
        <w:tab/>
        <w:t>Introduction</w:t>
      </w:r>
    </w:p>
    <w:p w14:paraId="04D43326" w14:textId="41E44291" w:rsidR="002D1124" w:rsidRDefault="002D1124" w:rsidP="002D1124">
      <w:pPr>
        <w:jc w:val="both"/>
      </w:pPr>
      <w:r w:rsidRPr="004A1AB0">
        <w:t xml:space="preserve">USASAT-NGSO-12 is United States non-GSO RNSS system planned for operation in the 1164-1215 MHz and 1559-1610 MHz RNSS frequency bands.  The United States filing was made on behalf of Xona PULSAR, a commercial provider of positioning, navigation, and timing (PNT) services. These services will be provided by 258 Low Earth Orbiting (LEO) satellites across </w:t>
      </w:r>
      <w:r w:rsidR="0064790F" w:rsidRPr="000150EB">
        <w:rPr>
          <w:highlight w:val="yellow"/>
        </w:rPr>
        <w:t>[</w:t>
      </w:r>
      <w:r w:rsidR="00D84739" w:rsidRPr="000150EB">
        <w:rPr>
          <w:rFonts w:eastAsia="Segoe UI"/>
          <w:highlight w:val="yellow"/>
        </w:rPr>
        <w:t xml:space="preserve">12 </w:t>
      </w:r>
      <w:r w:rsidR="09C2091D" w:rsidRPr="000150EB">
        <w:rPr>
          <w:rFonts w:eastAsia="Segoe UI"/>
          <w:highlight w:val="yellow"/>
        </w:rPr>
        <w:t xml:space="preserve">inclined </w:t>
      </w:r>
      <w:r w:rsidR="00D84739" w:rsidRPr="000150EB">
        <w:rPr>
          <w:rFonts w:eastAsia="Segoe UI"/>
          <w:highlight w:val="yellow"/>
        </w:rPr>
        <w:t xml:space="preserve">planes of 16 </w:t>
      </w:r>
      <w:r w:rsidR="09C2091D" w:rsidRPr="000150EB">
        <w:rPr>
          <w:highlight w:val="yellow"/>
        </w:rPr>
        <w:t>satellite</w:t>
      </w:r>
      <w:r w:rsidR="00B05488" w:rsidRPr="000150EB">
        <w:rPr>
          <w:highlight w:val="yellow"/>
        </w:rPr>
        <w:t>s</w:t>
      </w:r>
      <w:r w:rsidR="00B05488" w:rsidRPr="000150EB">
        <w:rPr>
          <w:rFonts w:eastAsia="Segoe UI"/>
          <w:highlight w:val="yellow"/>
        </w:rPr>
        <w:t xml:space="preserve"> and </w:t>
      </w:r>
      <w:r w:rsidR="00D84739" w:rsidRPr="000150EB">
        <w:rPr>
          <w:rFonts w:eastAsia="Segoe UI"/>
          <w:highlight w:val="yellow"/>
        </w:rPr>
        <w:t xml:space="preserve">6 </w:t>
      </w:r>
      <w:r w:rsidR="09C2091D" w:rsidRPr="000150EB">
        <w:rPr>
          <w:rFonts w:eastAsia="Segoe UI"/>
          <w:highlight w:val="yellow"/>
        </w:rPr>
        <w:t xml:space="preserve">polar </w:t>
      </w:r>
      <w:r w:rsidR="00D84739" w:rsidRPr="000150EB">
        <w:rPr>
          <w:rFonts w:eastAsia="Segoe UI"/>
          <w:highlight w:val="yellow"/>
        </w:rPr>
        <w:t>planes of 11</w:t>
      </w:r>
      <w:r w:rsidR="09C2091D" w:rsidRPr="000150EB">
        <w:rPr>
          <w:rFonts w:eastAsia="Segoe UI"/>
          <w:highlight w:val="yellow"/>
        </w:rPr>
        <w:t xml:space="preserve"> satellites</w:t>
      </w:r>
      <w:r w:rsidR="0064790F" w:rsidRPr="000150EB">
        <w:rPr>
          <w:highlight w:val="yellow"/>
        </w:rPr>
        <w:t>]</w:t>
      </w:r>
      <w:r>
        <w:t>.</w:t>
      </w:r>
      <w:r w:rsidRPr="004A1AB0">
        <w:t xml:space="preserve">  The nominal orbit altitude will be 1080km.</w:t>
      </w:r>
    </w:p>
    <w:p w14:paraId="6AF2FCE5" w14:textId="020D01C4" w:rsidR="00DC5350" w:rsidRPr="00DC5350" w:rsidRDefault="00DC5350" w:rsidP="00DC5350">
      <w:pPr>
        <w:rPr>
          <w:sz w:val="22"/>
          <w:lang w:val="en-US"/>
        </w:rPr>
      </w:pPr>
      <w:r w:rsidRPr="00DC5350">
        <w:rPr>
          <w:i/>
          <w:iCs/>
          <w:highlight w:val="yellow"/>
        </w:rPr>
        <w:t xml:space="preserve">{Editor’s Note:  The bracketed information in the preceding paragraph </w:t>
      </w:r>
      <w:r>
        <w:rPr>
          <w:i/>
          <w:iCs/>
          <w:highlight w:val="yellow"/>
        </w:rPr>
        <w:t xml:space="preserve">has been updated based on discussion at </w:t>
      </w:r>
      <w:r w:rsidR="002E6BE2">
        <w:rPr>
          <w:i/>
          <w:iCs/>
          <w:highlight w:val="yellow"/>
        </w:rPr>
        <w:t xml:space="preserve">the </w:t>
      </w:r>
      <w:r>
        <w:rPr>
          <w:i/>
          <w:iCs/>
          <w:highlight w:val="yellow"/>
        </w:rPr>
        <w:t xml:space="preserve">April 2024 meeting and </w:t>
      </w:r>
      <w:r w:rsidRPr="00DC5350">
        <w:rPr>
          <w:i/>
          <w:iCs/>
          <w:highlight w:val="yellow"/>
        </w:rPr>
        <w:t xml:space="preserve">will be reviewed for the </w:t>
      </w:r>
      <w:r>
        <w:rPr>
          <w:i/>
          <w:iCs/>
          <w:highlight w:val="yellow"/>
        </w:rPr>
        <w:t>October 2024</w:t>
      </w:r>
      <w:r w:rsidRPr="00DC5350">
        <w:rPr>
          <w:i/>
          <w:iCs/>
          <w:highlight w:val="yellow"/>
        </w:rPr>
        <w:t xml:space="preserve"> meeting of WP 4C.}</w:t>
      </w:r>
    </w:p>
    <w:p w14:paraId="0509FB1B" w14:textId="77777777" w:rsidR="00DC5350" w:rsidRPr="004A1AB0" w:rsidRDefault="00DC5350" w:rsidP="002D1124">
      <w:pPr>
        <w:jc w:val="both"/>
      </w:pPr>
    </w:p>
    <w:p w14:paraId="2B91A8A4" w14:textId="77777777" w:rsidR="002D1124" w:rsidRPr="004A1AB0" w:rsidRDefault="002D1124" w:rsidP="002D1124">
      <w:pPr>
        <w:pStyle w:val="Heading2"/>
      </w:pPr>
      <w:r w:rsidRPr="004A1AB0">
        <w:t>1.1</w:t>
      </w:r>
      <w:r w:rsidRPr="004A1AB0">
        <w:tab/>
        <w:t>Xona PULSAR frequency requirements</w:t>
      </w:r>
    </w:p>
    <w:p w14:paraId="0DFF739F" w14:textId="77777777" w:rsidR="002D1124" w:rsidRPr="004A1AB0" w:rsidRDefault="002D1124" w:rsidP="002D1124">
      <w:pPr>
        <w:jc w:val="both"/>
      </w:pPr>
      <w:r w:rsidRPr="004A1AB0">
        <w:t xml:space="preserve">Xona PULSAR service will be provided through two navigation signals </w:t>
      </w:r>
      <w:proofErr w:type="spellStart"/>
      <w:r w:rsidRPr="004A1AB0">
        <w:t>centered</w:t>
      </w:r>
      <w:proofErr w:type="spellEnd"/>
      <w:r w:rsidRPr="004A1AB0">
        <w:t xml:space="preserve"> at 1593.3225 MHz (LNK1) and 1190.51625 MHz (LNK2).</w:t>
      </w:r>
    </w:p>
    <w:p w14:paraId="1C035EA6" w14:textId="77777777" w:rsidR="002D1124" w:rsidRPr="004A1AB0" w:rsidRDefault="002D1124" w:rsidP="002D1124">
      <w:pPr>
        <w:pStyle w:val="Heading1"/>
      </w:pPr>
      <w:r w:rsidRPr="004A1AB0">
        <w:t>2</w:t>
      </w:r>
      <w:r w:rsidRPr="004A1AB0">
        <w:tab/>
        <w:t>System overview</w:t>
      </w:r>
    </w:p>
    <w:p w14:paraId="4852CF82" w14:textId="77777777" w:rsidR="002D1124" w:rsidRPr="004A1AB0" w:rsidRDefault="002D1124" w:rsidP="002D1124">
      <w:r w:rsidRPr="004A1AB0">
        <w:t xml:space="preserve">Xona PULSAR is a space-based LEO constellation that will provide PNT services to users worldwide. The system will operate on the principle of passive trilateration, </w:t>
      </w:r>
      <w:proofErr w:type="gramStart"/>
      <w:r w:rsidRPr="004A1AB0">
        <w:t>similar to</w:t>
      </w:r>
      <w:proofErr w:type="gramEnd"/>
      <w:r w:rsidRPr="004A1AB0">
        <w:t xml:space="preserve"> other Global Navigation Satellite System (GNSS). Once a receiver acquires signals transmitted from the space segment, the receiver computes pseudo-ranges to the satellites, computes their position, and synchronizes its clock to Xona PULSAR System Time. Stationary users with known positions can also use signals from a single satellite to synchronize its clock to Xona PULSAR System Time.</w:t>
      </w:r>
    </w:p>
    <w:p w14:paraId="2BEF99D3" w14:textId="77777777" w:rsidR="002D1124" w:rsidRPr="004A1AB0" w:rsidRDefault="002D1124" w:rsidP="002D1124">
      <w:r w:rsidRPr="004A1AB0">
        <w:t>The high data-rate streams on LNK1 and LNK2 provide orbit and clock information of the satellites as well as corrections to UTC from Xona PULSAR System Time, corrections to orbit and clock information of other operational GNSS systems, and integrity information for safety of life services. The service is designed to be usable by all types of receivers of varying complexity and cost.</w:t>
      </w:r>
    </w:p>
    <w:p w14:paraId="21ED0733" w14:textId="77777777" w:rsidR="002D1124" w:rsidRPr="004A1AB0" w:rsidRDefault="002D1124" w:rsidP="002D1124">
      <w:pPr>
        <w:pStyle w:val="Heading1"/>
      </w:pPr>
      <w:r w:rsidRPr="004A1AB0">
        <w:t>3</w:t>
      </w:r>
      <w:r w:rsidRPr="004A1AB0">
        <w:tab/>
        <w:t>System segments</w:t>
      </w:r>
    </w:p>
    <w:p w14:paraId="1D39F750" w14:textId="77777777" w:rsidR="002D1124" w:rsidRPr="004A1AB0" w:rsidRDefault="002D1124" w:rsidP="002D1124">
      <w:r w:rsidRPr="004A1AB0">
        <w:t xml:space="preserve">The system is comprised of three main segments: the Space Segment, the Control Segment, and the User Segment. Brief descriptions of the segments are in the subsections below. </w:t>
      </w:r>
    </w:p>
    <w:p w14:paraId="53D16BFD" w14:textId="77777777" w:rsidR="002D1124" w:rsidRPr="004A1AB0" w:rsidRDefault="002D1124" w:rsidP="002D1124">
      <w:pPr>
        <w:pStyle w:val="Heading2"/>
      </w:pPr>
      <w:r w:rsidRPr="004A1AB0">
        <w:t>3.1</w:t>
      </w:r>
      <w:r w:rsidRPr="004A1AB0">
        <w:tab/>
        <w:t>Space segment</w:t>
      </w:r>
    </w:p>
    <w:p w14:paraId="24289E08" w14:textId="77777777" w:rsidR="002D1124" w:rsidRDefault="002D1124" w:rsidP="002D1124">
      <w:r w:rsidRPr="004A1AB0">
        <w:t xml:space="preserve">The space segment consists of a total of 258 satellites in the final deployment. The orbit parameters for these are summarized in </w:t>
      </w:r>
      <w:r w:rsidRPr="004A1AB0">
        <w:fldChar w:fldCharType="begin"/>
      </w:r>
      <w:r w:rsidRPr="004A1AB0">
        <w:instrText xml:space="preserve"> REF _Ref133394329 \h  \* MERGEFORMAT </w:instrText>
      </w:r>
      <w:r w:rsidRPr="004A1AB0">
        <w:fldChar w:fldCharType="separate"/>
      </w:r>
      <w:r w:rsidRPr="004A1AB0">
        <w:t xml:space="preserve">Table </w:t>
      </w:r>
      <w:r w:rsidRPr="004A1AB0">
        <w:rPr>
          <w:noProof/>
        </w:rPr>
        <w:t>1</w:t>
      </w:r>
      <w:r w:rsidRPr="004A1AB0">
        <w:fldChar w:fldCharType="end"/>
      </w:r>
      <w:r w:rsidRPr="004A1AB0">
        <w:t xml:space="preserve"> below:</w:t>
      </w:r>
    </w:p>
    <w:p w14:paraId="45435992" w14:textId="77777777" w:rsidR="002D1124" w:rsidRPr="004A1AB0" w:rsidRDefault="002D1124" w:rsidP="002D1124"/>
    <w:p w14:paraId="43D00683" w14:textId="548B2DA8" w:rsidR="002D1124" w:rsidRPr="004A1AB0" w:rsidRDefault="002D1124" w:rsidP="002D1124">
      <w:pPr>
        <w:pStyle w:val="Caption"/>
        <w:keepNext/>
        <w:jc w:val="center"/>
        <w:rPr>
          <w:rFonts w:ascii="Times New Roman" w:hAnsi="Times New Roman" w:cs="Times New Roman"/>
          <w:i w:val="0"/>
          <w:iCs w:val="0"/>
          <w:color w:val="000000" w:themeColor="text1"/>
          <w:sz w:val="24"/>
          <w:szCs w:val="24"/>
        </w:rPr>
      </w:pPr>
      <w:bookmarkStart w:id="7" w:name="_Ref133394329"/>
      <w:r w:rsidRPr="004A1AB0">
        <w:rPr>
          <w:rFonts w:ascii="Times New Roman" w:hAnsi="Times New Roman" w:cs="Times New Roman"/>
          <w:i w:val="0"/>
          <w:iCs w:val="0"/>
          <w:color w:val="000000" w:themeColor="text1"/>
          <w:sz w:val="24"/>
          <w:szCs w:val="24"/>
        </w:rPr>
        <w:t xml:space="preserve">Table </w:t>
      </w:r>
      <w:r w:rsidRPr="004A1AB0">
        <w:rPr>
          <w:rFonts w:ascii="Times New Roman" w:hAnsi="Times New Roman" w:cs="Times New Roman"/>
          <w:i w:val="0"/>
          <w:iCs w:val="0"/>
          <w:color w:val="000000" w:themeColor="text1"/>
          <w:sz w:val="24"/>
          <w:szCs w:val="24"/>
        </w:rPr>
        <w:fldChar w:fldCharType="begin"/>
      </w:r>
      <w:r w:rsidRPr="004A1AB0">
        <w:rPr>
          <w:rFonts w:ascii="Times New Roman" w:hAnsi="Times New Roman" w:cs="Times New Roman"/>
          <w:i w:val="0"/>
          <w:iCs w:val="0"/>
          <w:color w:val="000000" w:themeColor="text1"/>
          <w:sz w:val="24"/>
          <w:szCs w:val="24"/>
        </w:rPr>
        <w:instrText>SEQ Table \* ARABIC</w:instrText>
      </w:r>
      <w:r w:rsidRPr="004A1AB0">
        <w:rPr>
          <w:rFonts w:ascii="Times New Roman" w:hAnsi="Times New Roman" w:cs="Times New Roman"/>
          <w:i w:val="0"/>
          <w:iCs w:val="0"/>
          <w:color w:val="000000" w:themeColor="text1"/>
          <w:sz w:val="24"/>
          <w:szCs w:val="24"/>
        </w:rPr>
        <w:fldChar w:fldCharType="separate"/>
      </w:r>
      <w:r w:rsidRPr="004A1AB0">
        <w:rPr>
          <w:rFonts w:ascii="Times New Roman" w:hAnsi="Times New Roman" w:cs="Times New Roman"/>
          <w:i w:val="0"/>
          <w:iCs w:val="0"/>
          <w:noProof/>
          <w:color w:val="000000" w:themeColor="text1"/>
          <w:sz w:val="24"/>
          <w:szCs w:val="24"/>
        </w:rPr>
        <w:t>1</w:t>
      </w:r>
      <w:r w:rsidRPr="004A1AB0">
        <w:rPr>
          <w:rFonts w:ascii="Times New Roman" w:hAnsi="Times New Roman" w:cs="Times New Roman"/>
          <w:i w:val="0"/>
          <w:iCs w:val="0"/>
          <w:color w:val="000000" w:themeColor="text1"/>
          <w:sz w:val="24"/>
          <w:szCs w:val="24"/>
        </w:rPr>
        <w:fldChar w:fldCharType="end"/>
      </w:r>
      <w:bookmarkEnd w:id="7"/>
      <w:r w:rsidRPr="004A1AB0">
        <w:rPr>
          <w:rFonts w:ascii="Times New Roman" w:hAnsi="Times New Roman" w:cs="Times New Roman"/>
          <w:i w:val="0"/>
          <w:iCs w:val="0"/>
          <w:color w:val="000000" w:themeColor="text1"/>
          <w:sz w:val="24"/>
          <w:szCs w:val="24"/>
        </w:rPr>
        <w:t>: Orbit Parameters</w:t>
      </w:r>
    </w:p>
    <w:tbl>
      <w:tblPr>
        <w:tblStyle w:val="TableGrid"/>
        <w:tblW w:w="0" w:type="auto"/>
        <w:jc w:val="center"/>
        <w:tblLook w:val="04A0" w:firstRow="1" w:lastRow="0" w:firstColumn="1" w:lastColumn="0" w:noHBand="0" w:noVBand="1"/>
      </w:tblPr>
      <w:tblGrid>
        <w:gridCol w:w="1529"/>
        <w:gridCol w:w="1824"/>
        <w:gridCol w:w="1485"/>
        <w:gridCol w:w="1663"/>
        <w:gridCol w:w="1218"/>
      </w:tblGrid>
      <w:tr w:rsidR="002D1124" w:rsidRPr="004A1AB0" w14:paraId="4ACE91FC" w14:textId="77777777" w:rsidTr="00155070">
        <w:trPr>
          <w:jc w:val="center"/>
        </w:trPr>
        <w:tc>
          <w:tcPr>
            <w:tcW w:w="1529" w:type="dxa"/>
          </w:tcPr>
          <w:p w14:paraId="1E96AC94" w14:textId="77777777" w:rsidR="002D1124" w:rsidRPr="004A1AB0" w:rsidRDefault="002D1124" w:rsidP="00155070">
            <w:pPr>
              <w:jc w:val="center"/>
              <w:rPr>
                <w:rFonts w:cs="Times New Roman"/>
              </w:rPr>
            </w:pPr>
            <w:r w:rsidRPr="004A1AB0">
              <w:t xml:space="preserve">Number of 53 </w:t>
            </w:r>
            <w:proofErr w:type="spellStart"/>
            <w:r w:rsidRPr="004A1AB0">
              <w:t>deg</w:t>
            </w:r>
            <w:proofErr w:type="spellEnd"/>
            <w:r w:rsidRPr="004A1AB0">
              <w:t xml:space="preserve"> planes</w:t>
            </w:r>
          </w:p>
        </w:tc>
        <w:tc>
          <w:tcPr>
            <w:tcW w:w="1824" w:type="dxa"/>
          </w:tcPr>
          <w:p w14:paraId="15676D34" w14:textId="77777777" w:rsidR="002D1124" w:rsidRPr="004A1AB0" w:rsidRDefault="002D1124" w:rsidP="00155070">
            <w:pPr>
              <w:jc w:val="center"/>
              <w:rPr>
                <w:rFonts w:cs="Times New Roman"/>
              </w:rPr>
            </w:pPr>
            <w:r w:rsidRPr="004A1AB0">
              <w:t xml:space="preserve">Number of Sats per 53 </w:t>
            </w:r>
            <w:proofErr w:type="spellStart"/>
            <w:r w:rsidRPr="004A1AB0">
              <w:t>deg</w:t>
            </w:r>
            <w:proofErr w:type="spellEnd"/>
            <w:r w:rsidRPr="004A1AB0">
              <w:t xml:space="preserve"> plane</w:t>
            </w:r>
          </w:p>
        </w:tc>
        <w:tc>
          <w:tcPr>
            <w:tcW w:w="1485" w:type="dxa"/>
          </w:tcPr>
          <w:p w14:paraId="3BD529A6" w14:textId="77777777" w:rsidR="002D1124" w:rsidRPr="004A1AB0" w:rsidRDefault="002D1124" w:rsidP="00155070">
            <w:pPr>
              <w:jc w:val="center"/>
              <w:rPr>
                <w:rFonts w:cs="Times New Roman"/>
              </w:rPr>
            </w:pPr>
            <w:r w:rsidRPr="004A1AB0">
              <w:t xml:space="preserve">Number of 97 </w:t>
            </w:r>
            <w:proofErr w:type="spellStart"/>
            <w:r w:rsidRPr="004A1AB0">
              <w:t>deg</w:t>
            </w:r>
            <w:proofErr w:type="spellEnd"/>
            <w:r w:rsidRPr="004A1AB0">
              <w:t xml:space="preserve"> planes</w:t>
            </w:r>
          </w:p>
        </w:tc>
        <w:tc>
          <w:tcPr>
            <w:tcW w:w="1663" w:type="dxa"/>
          </w:tcPr>
          <w:p w14:paraId="7BABA343" w14:textId="77777777" w:rsidR="002D1124" w:rsidRPr="004A1AB0" w:rsidRDefault="002D1124" w:rsidP="00155070">
            <w:pPr>
              <w:jc w:val="center"/>
              <w:rPr>
                <w:rFonts w:cs="Times New Roman"/>
              </w:rPr>
            </w:pPr>
            <w:r w:rsidRPr="004A1AB0">
              <w:t xml:space="preserve">Number of Sats per 97 </w:t>
            </w:r>
            <w:proofErr w:type="spellStart"/>
            <w:r w:rsidRPr="004A1AB0">
              <w:t>deg</w:t>
            </w:r>
            <w:proofErr w:type="spellEnd"/>
            <w:r w:rsidRPr="004A1AB0">
              <w:t xml:space="preserve"> plane</w:t>
            </w:r>
          </w:p>
        </w:tc>
        <w:tc>
          <w:tcPr>
            <w:tcW w:w="1218" w:type="dxa"/>
          </w:tcPr>
          <w:p w14:paraId="02A33901" w14:textId="77777777" w:rsidR="002D1124" w:rsidRPr="004A1AB0" w:rsidRDefault="002D1124" w:rsidP="00155070">
            <w:pPr>
              <w:jc w:val="center"/>
              <w:rPr>
                <w:rFonts w:cs="Times New Roman"/>
              </w:rPr>
            </w:pPr>
            <w:r w:rsidRPr="004A1AB0">
              <w:t>Total Sats</w:t>
            </w:r>
          </w:p>
        </w:tc>
      </w:tr>
      <w:tr w:rsidR="002D1124" w:rsidRPr="004A1AB0" w14:paraId="70E9824E" w14:textId="77777777" w:rsidTr="00155070">
        <w:trPr>
          <w:jc w:val="center"/>
        </w:trPr>
        <w:tc>
          <w:tcPr>
            <w:tcW w:w="1529" w:type="dxa"/>
            <w:vAlign w:val="center"/>
          </w:tcPr>
          <w:p w14:paraId="71C35A58" w14:textId="77777777" w:rsidR="002D1124" w:rsidRPr="004A1AB0" w:rsidRDefault="002D1124" w:rsidP="00155070">
            <w:pPr>
              <w:jc w:val="center"/>
              <w:rPr>
                <w:rFonts w:cs="Times New Roman"/>
              </w:rPr>
            </w:pPr>
            <w:r w:rsidRPr="004A1AB0">
              <w:t>12</w:t>
            </w:r>
          </w:p>
        </w:tc>
        <w:tc>
          <w:tcPr>
            <w:tcW w:w="1824" w:type="dxa"/>
            <w:vAlign w:val="center"/>
          </w:tcPr>
          <w:p w14:paraId="6E6DE517" w14:textId="77777777" w:rsidR="002D1124" w:rsidRPr="004A1AB0" w:rsidRDefault="002D1124" w:rsidP="00155070">
            <w:pPr>
              <w:jc w:val="center"/>
              <w:rPr>
                <w:rFonts w:cs="Times New Roman"/>
              </w:rPr>
            </w:pPr>
            <w:r w:rsidRPr="004A1AB0">
              <w:t>16</w:t>
            </w:r>
          </w:p>
        </w:tc>
        <w:tc>
          <w:tcPr>
            <w:tcW w:w="1485" w:type="dxa"/>
            <w:vAlign w:val="center"/>
          </w:tcPr>
          <w:p w14:paraId="08FA9EC4" w14:textId="52DBF28B" w:rsidR="002D1124" w:rsidRPr="004A1AB0" w:rsidRDefault="002D1124" w:rsidP="00155070">
            <w:pPr>
              <w:jc w:val="center"/>
              <w:rPr>
                <w:rFonts w:cs="Times New Roman"/>
              </w:rPr>
            </w:pPr>
            <w:r w:rsidRPr="004A1AB0">
              <w:t>6</w:t>
            </w:r>
            <w:r w:rsidR="00F707DC">
              <w:t xml:space="preserve"> </w:t>
            </w:r>
            <w:r w:rsidR="00F707DC" w:rsidRPr="00F707DC">
              <w:rPr>
                <w:highlight w:val="yellow"/>
              </w:rPr>
              <w:t>(Note 1)</w:t>
            </w:r>
          </w:p>
        </w:tc>
        <w:tc>
          <w:tcPr>
            <w:tcW w:w="1663" w:type="dxa"/>
            <w:vAlign w:val="center"/>
          </w:tcPr>
          <w:p w14:paraId="11A97EFA" w14:textId="77777777" w:rsidR="002D1124" w:rsidRPr="004A1AB0" w:rsidRDefault="002D1124" w:rsidP="00155070">
            <w:pPr>
              <w:jc w:val="center"/>
              <w:rPr>
                <w:rFonts w:cs="Times New Roman"/>
              </w:rPr>
            </w:pPr>
            <w:r w:rsidRPr="004A1AB0">
              <w:t>11</w:t>
            </w:r>
          </w:p>
        </w:tc>
        <w:tc>
          <w:tcPr>
            <w:tcW w:w="1218" w:type="dxa"/>
            <w:vAlign w:val="center"/>
          </w:tcPr>
          <w:p w14:paraId="2E78F205" w14:textId="77777777" w:rsidR="002D1124" w:rsidRPr="004A1AB0" w:rsidRDefault="002D1124" w:rsidP="00155070">
            <w:pPr>
              <w:jc w:val="center"/>
              <w:rPr>
                <w:rFonts w:cs="Times New Roman"/>
              </w:rPr>
            </w:pPr>
            <w:r w:rsidRPr="004A1AB0">
              <w:t>258</w:t>
            </w:r>
          </w:p>
        </w:tc>
      </w:tr>
    </w:tbl>
    <w:p w14:paraId="4938D808" w14:textId="77777777" w:rsidR="002D1124" w:rsidRPr="004A1AB0" w:rsidRDefault="002D1124" w:rsidP="002D1124"/>
    <w:p w14:paraId="24C481C0" w14:textId="77777777" w:rsidR="002D1124" w:rsidRDefault="002D1124" w:rsidP="002D1124">
      <w:r w:rsidRPr="004A1AB0">
        <w:t>The altitude for all satellites in all deployment phases is about 1080 km. The satellites are three-axis stabilized and the boresight of the antennas broadcasting the navigation signal are always nadir pointing.</w:t>
      </w:r>
    </w:p>
    <w:p w14:paraId="655ECCBF" w14:textId="77777777" w:rsidR="00F707DC" w:rsidRDefault="00F707DC" w:rsidP="00F707DC">
      <w:pPr>
        <w:pStyle w:val="Tabletext"/>
        <w:rPr>
          <w:highlight w:val="yellow"/>
        </w:rPr>
      </w:pPr>
    </w:p>
    <w:p w14:paraId="115C695B" w14:textId="1E84BD4C" w:rsidR="00F707DC" w:rsidRDefault="00F707DC" w:rsidP="00F707DC">
      <w:pPr>
        <w:pStyle w:val="Tabletext"/>
      </w:pPr>
      <w:r w:rsidRPr="00F707DC">
        <w:rPr>
          <w:highlight w:val="yellow"/>
        </w:rPr>
        <w:t>Note 1:</w:t>
      </w:r>
      <w:r w:rsidRPr="00F707DC">
        <w:rPr>
          <w:highlight w:val="yellow"/>
        </w:rPr>
        <w:t xml:space="preserve"> Xona’s first satellite, the In-Orbit Validation (IOV) mission, will be at 500-550km altitude and 98 degrees SSO.  At the end of its mission, the IOV will be replaced by a production satellite in accordance with the full system parameters.</w:t>
      </w:r>
    </w:p>
    <w:p w14:paraId="21B26A3C" w14:textId="740E887F" w:rsidR="002D1124" w:rsidRPr="00AF44FE" w:rsidRDefault="002D1124" w:rsidP="002D1124">
      <w:pPr>
        <w:rPr>
          <w:ins w:id="8" w:author="Author"/>
          <w:sz w:val="22"/>
          <w:lang w:val="en-US"/>
        </w:rPr>
      </w:pPr>
      <w:r w:rsidRPr="00F31955">
        <w:rPr>
          <w:highlight w:val="yellow"/>
        </w:rPr>
        <w:t>{</w:t>
      </w:r>
      <w:r w:rsidRPr="00F31955">
        <w:rPr>
          <w:b/>
          <w:bCs/>
          <w:i/>
          <w:iCs/>
          <w:highlight w:val="yellow"/>
        </w:rPr>
        <w:t>Editor’s Note</w:t>
      </w:r>
      <w:r w:rsidRPr="00F31955">
        <w:rPr>
          <w:i/>
          <w:iCs/>
          <w:highlight w:val="yellow"/>
        </w:rPr>
        <w:t>:  </w:t>
      </w:r>
      <w:r w:rsidR="0007259A" w:rsidRPr="007C4705">
        <w:rPr>
          <w:i/>
          <w:iCs/>
          <w:highlight w:val="yellow"/>
        </w:rPr>
        <w:t xml:space="preserve">Xona </w:t>
      </w:r>
      <w:r w:rsidR="001C7CF1" w:rsidRPr="007C4705">
        <w:rPr>
          <w:i/>
          <w:iCs/>
          <w:highlight w:val="yellow"/>
        </w:rPr>
        <w:t>n</w:t>
      </w:r>
      <w:r w:rsidR="001C7CF1" w:rsidRPr="007C4705">
        <w:rPr>
          <w:i/>
          <w:iCs/>
          <w:highlight w:val="yellow"/>
        </w:rPr>
        <w:t xml:space="preserve">otified the ITU Space Publication and Registration Division </w:t>
      </w:r>
      <w:r w:rsidR="00145116" w:rsidRPr="007C4705">
        <w:rPr>
          <w:i/>
          <w:iCs/>
          <w:highlight w:val="yellow"/>
        </w:rPr>
        <w:t>its constellation</w:t>
      </w:r>
      <w:r w:rsidR="00A911AE">
        <w:rPr>
          <w:i/>
          <w:iCs/>
          <w:highlight w:val="yellow"/>
        </w:rPr>
        <w:t xml:space="preserve"> for the</w:t>
      </w:r>
      <w:r w:rsidR="00145116" w:rsidRPr="007C4705">
        <w:rPr>
          <w:i/>
          <w:iCs/>
          <w:highlight w:val="yellow"/>
        </w:rPr>
        <w:t xml:space="preserve"> </w:t>
      </w:r>
      <w:r w:rsidR="00A911AE" w:rsidRPr="002D1124">
        <w:rPr>
          <w:i/>
          <w:iCs/>
          <w:highlight w:val="yellow"/>
        </w:rPr>
        <w:t xml:space="preserve">referenced ITU filing for USASAT-NGSO-12 </w:t>
      </w:r>
      <w:r w:rsidR="00145116" w:rsidRPr="007C4705">
        <w:rPr>
          <w:i/>
          <w:iCs/>
          <w:highlight w:val="yellow"/>
        </w:rPr>
        <w:t>at 1080km is not SSO</w:t>
      </w:r>
      <w:r w:rsidR="00F31955">
        <w:rPr>
          <w:i/>
          <w:iCs/>
          <w:highlight w:val="yellow"/>
        </w:rPr>
        <w:t xml:space="preserve"> pursuant to discussion at the April 2024 meeti</w:t>
      </w:r>
      <w:r w:rsidR="00F31955" w:rsidRPr="00635AC4">
        <w:rPr>
          <w:i/>
          <w:iCs/>
          <w:highlight w:val="yellow"/>
        </w:rPr>
        <w:t>ng</w:t>
      </w:r>
      <w:r w:rsidR="001C7CF1" w:rsidRPr="00635AC4">
        <w:rPr>
          <w:i/>
          <w:iCs/>
          <w:highlight w:val="yellow"/>
        </w:rPr>
        <w:t>.</w:t>
      </w:r>
      <w:r w:rsidR="00A911AE" w:rsidRPr="00635AC4">
        <w:rPr>
          <w:i/>
          <w:iCs/>
          <w:highlight w:val="yellow"/>
        </w:rPr>
        <w:t xml:space="preserve">  However, Xona’s IOV mission, </w:t>
      </w:r>
      <w:r w:rsidR="008270EF" w:rsidRPr="00635AC4">
        <w:rPr>
          <w:i/>
          <w:iCs/>
          <w:highlight w:val="yellow"/>
        </w:rPr>
        <w:t xml:space="preserve">for which the ITU filing will be amended, </w:t>
      </w:r>
      <w:r w:rsidR="00635AC4" w:rsidRPr="00635AC4">
        <w:rPr>
          <w:i/>
          <w:iCs/>
          <w:highlight w:val="yellow"/>
        </w:rPr>
        <w:t>will be SSO.</w:t>
      </w:r>
      <w:r w:rsidRPr="00635AC4">
        <w:rPr>
          <w:highlight w:val="yellow"/>
        </w:rPr>
        <w:t>}</w:t>
      </w:r>
      <w:r w:rsidRPr="00324B25">
        <w:rPr>
          <w:i/>
          <w:iCs/>
          <w:color w:val="FF0000"/>
          <w:sz w:val="21"/>
          <w:szCs w:val="21"/>
          <w:lang w:val="fr-FR" w:eastAsia="fr-FR"/>
        </w:rPr>
        <w:t xml:space="preserve"> </w:t>
      </w:r>
    </w:p>
    <w:p w14:paraId="54A23E36" w14:textId="77777777" w:rsidR="002D1124" w:rsidRPr="004A1AB0" w:rsidRDefault="002D1124" w:rsidP="002D1124">
      <w:pPr>
        <w:pStyle w:val="Heading2"/>
      </w:pPr>
      <w:r w:rsidRPr="004A1AB0">
        <w:t>3.2</w:t>
      </w:r>
      <w:r w:rsidRPr="004A1AB0">
        <w:tab/>
        <w:t>Control segment</w:t>
      </w:r>
    </w:p>
    <w:p w14:paraId="6F398338" w14:textId="77777777" w:rsidR="002D1124" w:rsidRPr="004A1AB0" w:rsidRDefault="002D1124" w:rsidP="002D1124">
      <w:r w:rsidRPr="004A1AB0">
        <w:t>The control segment is responsible for all aspects of constellation command and control. It is a network of distributed reference and uplink sites worldwide.</w:t>
      </w:r>
    </w:p>
    <w:p w14:paraId="0C6BE0E0" w14:textId="77777777" w:rsidR="002D1124" w:rsidRPr="004A1AB0" w:rsidRDefault="002D1124" w:rsidP="002D1124">
      <w:pPr>
        <w:pStyle w:val="Heading2"/>
      </w:pPr>
      <w:r w:rsidRPr="004A1AB0">
        <w:lastRenderedPageBreak/>
        <w:t>3.3</w:t>
      </w:r>
      <w:r w:rsidRPr="004A1AB0">
        <w:tab/>
        <w:t>User segment</w:t>
      </w:r>
    </w:p>
    <w:p w14:paraId="219EA9A6" w14:textId="77777777" w:rsidR="002D1124" w:rsidRPr="004A1AB0" w:rsidRDefault="002D1124" w:rsidP="002D1124">
      <w:r w:rsidRPr="004A1AB0">
        <w:t>The user segment is comprised of many different users and their support equipment. A typical user device consists of an antenna, front-end, processor, input/output devices, and a power supply. For the purposes of using the navigation signals broadcast from the Xona PULSAR constellation, the user equipment operates in a receive-only mode.</w:t>
      </w:r>
    </w:p>
    <w:p w14:paraId="5EDF0897" w14:textId="77777777" w:rsidR="002D1124" w:rsidRPr="004A1AB0" w:rsidRDefault="002D1124" w:rsidP="002D1124">
      <w:r w:rsidRPr="004A1AB0">
        <w:t xml:space="preserve">After the signals are acquired and tracked by user receivers, corrections are applied to various atmospheric and local error sources to calculate a precise position and time solution. User equipment takes many forms from lightweight, low-cost receivers to sophisticated, mounted receivers. </w:t>
      </w:r>
    </w:p>
    <w:p w14:paraId="2D59670B" w14:textId="77777777" w:rsidR="002D1124" w:rsidRPr="004A1AB0" w:rsidRDefault="002D1124" w:rsidP="002D1124">
      <w:pPr>
        <w:pStyle w:val="Heading1"/>
      </w:pPr>
      <w:r w:rsidRPr="004A1AB0">
        <w:t>4</w:t>
      </w:r>
      <w:r w:rsidRPr="004A1AB0">
        <w:tab/>
        <w:t>Signal structure</w:t>
      </w:r>
    </w:p>
    <w:p w14:paraId="59D2D0D5" w14:textId="77777777" w:rsidR="002D1124" w:rsidRPr="004A1AB0" w:rsidRDefault="002D1124" w:rsidP="002D1124">
      <w:r w:rsidRPr="004A1AB0">
        <w:t xml:space="preserve">The navigation signals transmitted from the satellites consist of 2 modulated carriers: LNK1 at a </w:t>
      </w:r>
      <w:proofErr w:type="spellStart"/>
      <w:r w:rsidRPr="004A1AB0">
        <w:t>center</w:t>
      </w:r>
      <w:proofErr w:type="spellEnd"/>
      <w:r w:rsidRPr="004A1AB0">
        <w:t xml:space="preserve"> frequency of 1190.51625 MHz and LNK2 at a </w:t>
      </w:r>
      <w:proofErr w:type="spellStart"/>
      <w:r w:rsidRPr="004A1AB0">
        <w:t>center</w:t>
      </w:r>
      <w:proofErr w:type="spellEnd"/>
      <w:r w:rsidRPr="004A1AB0">
        <w:t xml:space="preserve"> frequency of 1593.3225 </w:t>
      </w:r>
      <w:proofErr w:type="spellStart"/>
      <w:r w:rsidRPr="004A1AB0">
        <w:t>MHz.</w:t>
      </w:r>
      <w:proofErr w:type="spellEnd"/>
      <w:r w:rsidRPr="004A1AB0">
        <w:t xml:space="preserve"> All navigation signals consist of three layers: (1) a carrier wave, (2) a repeating pseudo-random noise (PRN) sequence, and (3) a data sequence.</w:t>
      </w:r>
    </w:p>
    <w:p w14:paraId="07A2724B" w14:textId="77777777" w:rsidR="002D1124" w:rsidRPr="004A1AB0" w:rsidRDefault="002D1124" w:rsidP="002D1124">
      <w:r w:rsidRPr="004A1AB0">
        <w:t>The service operates using Code Division Multiple Access (CDMA), which is employed on the PRN layer of the signals.</w:t>
      </w:r>
    </w:p>
    <w:p w14:paraId="7E0764D5" w14:textId="77777777" w:rsidR="002D1124" w:rsidRPr="004A1AB0" w:rsidRDefault="002D1124" w:rsidP="002D1124">
      <w:pPr>
        <w:pStyle w:val="Heading1"/>
      </w:pPr>
      <w:r w:rsidRPr="004A1AB0">
        <w:t>5</w:t>
      </w:r>
      <w:r w:rsidRPr="004A1AB0">
        <w:tab/>
        <w:t>Signal power and spectra</w:t>
      </w:r>
    </w:p>
    <w:p w14:paraId="7CB44B6B" w14:textId="77777777" w:rsidR="002D1124" w:rsidRPr="004A1AB0" w:rsidRDefault="002D1124" w:rsidP="002D1124">
      <w:r w:rsidRPr="004A1AB0">
        <w:t xml:space="preserve">The Xona PULSAR satellites will employ an antenna that is designed to radiate uniform power to receivers near the Earth’s surface. The signals transmitted on the LNK1 and LNK2 carriers are right-hand circularly polarized (RHCP). </w:t>
      </w:r>
    </w:p>
    <w:p w14:paraId="2BBE3472" w14:textId="77777777" w:rsidR="002D1124" w:rsidRPr="004A1AB0" w:rsidRDefault="002D1124" w:rsidP="002D1124">
      <w:pPr>
        <w:pStyle w:val="Heading1"/>
      </w:pPr>
      <w:r w:rsidRPr="004A1AB0">
        <w:t>6</w:t>
      </w:r>
      <w:r w:rsidRPr="004A1AB0">
        <w:tab/>
        <w:t>Transmission parameters</w:t>
      </w:r>
    </w:p>
    <w:p w14:paraId="3AEEB488" w14:textId="3609C05C" w:rsidR="002D1124" w:rsidRPr="004A1AB0" w:rsidRDefault="002D1124" w:rsidP="002D1124">
      <w:r w:rsidRPr="004A1AB0">
        <w:t xml:space="preserve">The LNK1 transmission parameters are summarized in </w:t>
      </w:r>
      <w:r w:rsidRPr="004A1AB0">
        <w:fldChar w:fldCharType="begin"/>
      </w:r>
      <w:r w:rsidRPr="004A1AB0">
        <w:instrText xml:space="preserve"> REF _Ref133409412 \h  \* MERGEFORMAT </w:instrText>
      </w:r>
      <w:r w:rsidRPr="004A1AB0">
        <w:fldChar w:fldCharType="separate"/>
      </w:r>
      <w:r w:rsidRPr="004A1AB0">
        <w:t xml:space="preserve">Table </w:t>
      </w:r>
      <w:r w:rsidRPr="004A1AB0">
        <w:rPr>
          <w:noProof/>
        </w:rPr>
        <w:t>2</w:t>
      </w:r>
      <w:r w:rsidRPr="004A1AB0">
        <w:fldChar w:fldCharType="end"/>
      </w:r>
      <w:r w:rsidR="4EBEBE17">
        <w:t>,</w:t>
      </w:r>
      <w:r w:rsidR="4EBEBE17">
        <w:t xml:space="preserve"> </w:t>
      </w:r>
      <w:r w:rsidR="4EBEBE17">
        <w:t xml:space="preserve">the antenna gain pattern in </w:t>
      </w:r>
      <w:r>
        <w:fldChar w:fldCharType="begin"/>
      </w:r>
      <w:r>
        <w:instrText xml:space="preserve"> REF _Ref133409284 \h  \* MERGEFORMAT </w:instrText>
      </w:r>
      <w:r>
        <w:fldChar w:fldCharType="separate"/>
      </w:r>
      <w:r w:rsidR="4EBEBE17">
        <w:t xml:space="preserve">Table </w:t>
      </w:r>
      <w:r w:rsidR="4EBEBE17" w:rsidRPr="772D9069">
        <w:rPr>
          <w:noProof/>
        </w:rPr>
        <w:t>3</w:t>
      </w:r>
      <w:r>
        <w:fldChar w:fldCharType="end"/>
      </w:r>
      <w:r w:rsidR="00131BCE">
        <w:t>,</w:t>
      </w:r>
      <w:r>
        <w:t xml:space="preserve"> </w:t>
      </w:r>
      <w:r w:rsidR="4EBEBE17">
        <w:t>and the</w:t>
      </w:r>
      <w:r w:rsidR="4EBEBE17">
        <w:t xml:space="preserve"> </w:t>
      </w:r>
      <w:r>
        <w:t xml:space="preserve">PSD </w:t>
      </w:r>
      <w:r w:rsidRPr="004A1AB0">
        <w:t xml:space="preserve">in </w:t>
      </w:r>
      <w:r w:rsidRPr="004A1AB0">
        <w:fldChar w:fldCharType="begin"/>
      </w:r>
      <w:r w:rsidRPr="004A1AB0">
        <w:instrText xml:space="preserve"> REF _Ref133409284 \h  \* MERGEFORMAT </w:instrText>
      </w:r>
      <w:r w:rsidRPr="004A1AB0">
        <w:fldChar w:fldCharType="separate"/>
      </w:r>
      <w:r w:rsidRPr="004A1AB0">
        <w:t xml:space="preserve">Table </w:t>
      </w:r>
      <w:r w:rsidR="00131BCE">
        <w:rPr>
          <w:noProof/>
        </w:rPr>
        <w:t>4</w:t>
      </w:r>
      <w:r w:rsidRPr="004A1AB0">
        <w:fldChar w:fldCharType="end"/>
      </w:r>
      <w:r w:rsidRPr="004A1AB0">
        <w:t xml:space="preserve">. The LNK2 transmission parameters are summarized in </w:t>
      </w:r>
      <w:r w:rsidR="4DCA5993">
        <w:t xml:space="preserve">Table </w:t>
      </w:r>
      <w:r w:rsidR="00BC4E67">
        <w:t>5</w:t>
      </w:r>
      <w:r w:rsidR="00131BCE">
        <w:t>,</w:t>
      </w:r>
      <w:r w:rsidRPr="004A1AB0">
        <w:t xml:space="preserve"> </w:t>
      </w:r>
      <w:r w:rsidR="4DCA5993">
        <w:t>the antenna gain pattern in</w:t>
      </w:r>
      <w:r w:rsidR="4DCA5993">
        <w:t xml:space="preserve"> </w:t>
      </w:r>
      <w:r w:rsidR="4DCA5993">
        <w:t xml:space="preserve">Table </w:t>
      </w:r>
      <w:r w:rsidR="00BC4E67">
        <w:t>6</w:t>
      </w:r>
      <w:r w:rsidR="00131BCE">
        <w:t>,</w:t>
      </w:r>
      <w:r w:rsidR="5DBAE2FA">
        <w:t xml:space="preserve"> </w:t>
      </w:r>
      <w:r w:rsidR="446B3973">
        <w:t>and t</w:t>
      </w:r>
      <w:r w:rsidR="5DBAE2FA">
        <w:t>he</w:t>
      </w:r>
      <w:r w:rsidRPr="004A1AB0">
        <w:t xml:space="preserve"> PSD</w:t>
      </w:r>
      <w:r w:rsidRPr="004A1AB0">
        <w:t xml:space="preserve"> </w:t>
      </w:r>
      <w:r w:rsidRPr="004A1AB0">
        <w:t>in</w:t>
      </w:r>
      <w:r w:rsidR="3405408D">
        <w:t xml:space="preserve"> Table</w:t>
      </w:r>
      <w:r w:rsidRPr="004A1AB0">
        <w:t xml:space="preserve"> </w:t>
      </w:r>
      <w:r w:rsidR="00BC4E67">
        <w:t>7</w:t>
      </w:r>
      <w:r w:rsidR="3405408D">
        <w:t>.</w:t>
      </w:r>
    </w:p>
    <w:p w14:paraId="7290AB4E" w14:textId="77777777" w:rsidR="002D1124" w:rsidRPr="004A1AB0" w:rsidRDefault="002D1124" w:rsidP="002D1124">
      <w:pPr>
        <w:pStyle w:val="Heading2"/>
      </w:pPr>
      <w:r w:rsidRPr="004A1AB0">
        <w:t>6.1</w:t>
      </w:r>
      <w:r w:rsidRPr="004A1AB0">
        <w:tab/>
        <w:t>LNK1 Transmission parameters</w:t>
      </w:r>
      <w:bookmarkStart w:id="9" w:name="_Ref133409412"/>
    </w:p>
    <w:p w14:paraId="3308D0BD" w14:textId="284807E6" w:rsidR="002D1124" w:rsidRPr="004A1AB0" w:rsidRDefault="002D1124" w:rsidP="002D1124">
      <w:pPr>
        <w:pStyle w:val="TableNo"/>
      </w:pPr>
      <w:r w:rsidRPr="004A1AB0">
        <w:t xml:space="preserve">Table </w:t>
      </w:r>
      <w:r w:rsidRPr="004A1AB0">
        <w:fldChar w:fldCharType="begin"/>
      </w:r>
      <w:r w:rsidRPr="004A1AB0">
        <w:instrText>SEQ Table \* ARABIC</w:instrText>
      </w:r>
      <w:r w:rsidRPr="004A1AB0">
        <w:fldChar w:fldCharType="separate"/>
      </w:r>
      <w:r w:rsidRPr="004A1AB0">
        <w:rPr>
          <w:noProof/>
        </w:rPr>
        <w:t>2</w:t>
      </w:r>
      <w:r w:rsidRPr="004A1AB0">
        <w:fldChar w:fldCharType="end"/>
      </w:r>
      <w:bookmarkEnd w:id="9"/>
    </w:p>
    <w:p w14:paraId="743CB0CF" w14:textId="77777777" w:rsidR="002D1124" w:rsidRPr="004A1AB0" w:rsidRDefault="002D1124" w:rsidP="002D1124">
      <w:pPr>
        <w:pStyle w:val="Tabletitle"/>
      </w:pPr>
      <w:r w:rsidRPr="004A1AB0">
        <w:t xml:space="preserve">LNK1 Transmission Parameters </w:t>
      </w:r>
    </w:p>
    <w:tbl>
      <w:tblPr>
        <w:tblStyle w:val="TableGrid"/>
        <w:tblW w:w="8505" w:type="dxa"/>
        <w:jc w:val="center"/>
        <w:tblLook w:val="04A0" w:firstRow="1" w:lastRow="0" w:firstColumn="1" w:lastColumn="0" w:noHBand="0" w:noVBand="1"/>
      </w:tblPr>
      <w:tblGrid>
        <w:gridCol w:w="4259"/>
        <w:gridCol w:w="4246"/>
      </w:tblGrid>
      <w:tr w:rsidR="00582D32" w:rsidRPr="004A1AB0" w14:paraId="6F206C9E" w14:textId="77777777" w:rsidTr="00F707DC">
        <w:trPr>
          <w:trHeight w:val="311"/>
          <w:jc w:val="center"/>
        </w:trPr>
        <w:tc>
          <w:tcPr>
            <w:tcW w:w="4259" w:type="dxa"/>
            <w:tcBorders>
              <w:top w:val="single" w:sz="8" w:space="0" w:color="auto"/>
              <w:left w:val="single" w:sz="8" w:space="0" w:color="auto"/>
              <w:bottom w:val="single" w:sz="8" w:space="0" w:color="auto"/>
              <w:right w:val="single" w:sz="8" w:space="0" w:color="auto"/>
            </w:tcBorders>
          </w:tcPr>
          <w:p w14:paraId="1986D547" w14:textId="77777777" w:rsidR="00582D32" w:rsidRPr="004A1AB0" w:rsidRDefault="00582D32" w:rsidP="00582D32">
            <w:pPr>
              <w:pStyle w:val="Tablehead"/>
            </w:pPr>
            <w:r w:rsidRPr="004A1AB0">
              <w:t>Parameter</w:t>
            </w:r>
          </w:p>
        </w:tc>
        <w:tc>
          <w:tcPr>
            <w:tcW w:w="4246" w:type="dxa"/>
            <w:tcBorders>
              <w:top w:val="single" w:sz="8" w:space="0" w:color="auto"/>
              <w:left w:val="single" w:sz="8" w:space="0" w:color="auto"/>
              <w:bottom w:val="single" w:sz="8" w:space="0" w:color="auto"/>
              <w:right w:val="single" w:sz="8" w:space="0" w:color="auto"/>
            </w:tcBorders>
          </w:tcPr>
          <w:p w14:paraId="64B0D677" w14:textId="77777777" w:rsidR="00582D32" w:rsidRPr="004A1AB0" w:rsidRDefault="00582D32" w:rsidP="00582D32">
            <w:pPr>
              <w:pStyle w:val="Tablehead"/>
            </w:pPr>
            <w:r w:rsidRPr="004A1AB0">
              <w:t>Parameter Value</w:t>
            </w:r>
          </w:p>
        </w:tc>
      </w:tr>
      <w:tr w:rsidR="00582D32" w:rsidRPr="004A1AB0" w14:paraId="01118BBD" w14:textId="77777777" w:rsidTr="00F707DC">
        <w:trPr>
          <w:trHeight w:val="291"/>
          <w:jc w:val="center"/>
        </w:trPr>
        <w:tc>
          <w:tcPr>
            <w:tcW w:w="4259" w:type="dxa"/>
            <w:tcBorders>
              <w:top w:val="single" w:sz="8" w:space="0" w:color="auto"/>
              <w:left w:val="single" w:sz="8" w:space="0" w:color="auto"/>
              <w:bottom w:val="single" w:sz="8" w:space="0" w:color="auto"/>
              <w:right w:val="single" w:sz="8" w:space="0" w:color="auto"/>
            </w:tcBorders>
            <w:vAlign w:val="center"/>
          </w:tcPr>
          <w:p w14:paraId="49F3DDFD" w14:textId="77777777" w:rsidR="00582D32" w:rsidRPr="004A1AB0" w:rsidRDefault="00582D32" w:rsidP="00582D32">
            <w:pPr>
              <w:pStyle w:val="Tabletext"/>
              <w:rPr>
                <w:rFonts w:cs="Times New Roman"/>
              </w:rPr>
            </w:pPr>
            <w:r w:rsidRPr="004A1AB0">
              <w:t>Signal Frequency Range (MHz)</w:t>
            </w:r>
          </w:p>
        </w:tc>
        <w:tc>
          <w:tcPr>
            <w:tcW w:w="4246" w:type="dxa"/>
            <w:tcBorders>
              <w:top w:val="single" w:sz="8" w:space="0" w:color="auto"/>
              <w:left w:val="single" w:sz="8" w:space="0" w:color="auto"/>
              <w:bottom w:val="single" w:sz="8" w:space="0" w:color="auto"/>
              <w:right w:val="single" w:sz="8" w:space="0" w:color="auto"/>
            </w:tcBorders>
            <w:vAlign w:val="center"/>
          </w:tcPr>
          <w:p w14:paraId="2B97FEAA" w14:textId="77777777" w:rsidR="00582D32" w:rsidRPr="004A1AB0" w:rsidRDefault="00582D32" w:rsidP="00582D32">
            <w:pPr>
              <w:pStyle w:val="Tabletext"/>
              <w:rPr>
                <w:rFonts w:cs="Times New Roman"/>
              </w:rPr>
            </w:pPr>
            <w:r w:rsidRPr="004A1AB0">
              <w:t xml:space="preserve">1593.3225 ± 1 </w:t>
            </w:r>
          </w:p>
        </w:tc>
      </w:tr>
      <w:tr w:rsidR="00582D32" w:rsidRPr="004A1AB0" w14:paraId="7E79D993" w14:textId="77777777" w:rsidTr="00F707DC">
        <w:trPr>
          <w:trHeight w:val="395"/>
          <w:jc w:val="center"/>
        </w:trPr>
        <w:tc>
          <w:tcPr>
            <w:tcW w:w="4259" w:type="dxa"/>
            <w:tcBorders>
              <w:top w:val="single" w:sz="8" w:space="0" w:color="auto"/>
              <w:left w:val="single" w:sz="8" w:space="0" w:color="auto"/>
              <w:bottom w:val="single" w:sz="8" w:space="0" w:color="auto"/>
              <w:right w:val="single" w:sz="8" w:space="0" w:color="auto"/>
            </w:tcBorders>
            <w:vAlign w:val="center"/>
          </w:tcPr>
          <w:p w14:paraId="192A8C2F" w14:textId="77777777" w:rsidR="00582D32" w:rsidRPr="004A1AB0" w:rsidRDefault="00582D32" w:rsidP="00582D32">
            <w:pPr>
              <w:pStyle w:val="Tabletext"/>
              <w:rPr>
                <w:rFonts w:cs="Times New Roman"/>
              </w:rPr>
            </w:pPr>
            <w:r w:rsidRPr="004A1AB0">
              <w:t>PRN Code Chip Rate (</w:t>
            </w:r>
            <w:proofErr w:type="spellStart"/>
            <w:r w:rsidRPr="004A1AB0">
              <w:t>Mcps</w:t>
            </w:r>
            <w:proofErr w:type="spellEnd"/>
            <w:r w:rsidRPr="004A1AB0">
              <w:t>)</w:t>
            </w:r>
          </w:p>
        </w:tc>
        <w:tc>
          <w:tcPr>
            <w:tcW w:w="4246" w:type="dxa"/>
            <w:tcBorders>
              <w:top w:val="single" w:sz="8" w:space="0" w:color="auto"/>
              <w:left w:val="single" w:sz="8" w:space="0" w:color="auto"/>
              <w:bottom w:val="single" w:sz="8" w:space="0" w:color="auto"/>
              <w:right w:val="single" w:sz="8" w:space="0" w:color="auto"/>
            </w:tcBorders>
            <w:vAlign w:val="center"/>
          </w:tcPr>
          <w:p w14:paraId="1050953C" w14:textId="77777777" w:rsidR="00582D32" w:rsidRPr="004A1AB0" w:rsidRDefault="00582D32" w:rsidP="00582D32">
            <w:pPr>
              <w:pStyle w:val="Tabletext"/>
              <w:rPr>
                <w:rFonts w:cs="Times New Roman"/>
              </w:rPr>
            </w:pPr>
            <w:r w:rsidRPr="004A1AB0">
              <w:t>1.023</w:t>
            </w:r>
          </w:p>
        </w:tc>
      </w:tr>
      <w:tr w:rsidR="00582D32" w:rsidRPr="004A1AB0" w14:paraId="141902AD" w14:textId="77777777" w:rsidTr="00F707DC">
        <w:trPr>
          <w:trHeight w:val="287"/>
          <w:jc w:val="center"/>
        </w:trPr>
        <w:tc>
          <w:tcPr>
            <w:tcW w:w="4259" w:type="dxa"/>
            <w:tcBorders>
              <w:top w:val="single" w:sz="8" w:space="0" w:color="auto"/>
              <w:left w:val="single" w:sz="8" w:space="0" w:color="auto"/>
              <w:bottom w:val="single" w:sz="8" w:space="0" w:color="auto"/>
              <w:right w:val="single" w:sz="8" w:space="0" w:color="auto"/>
            </w:tcBorders>
            <w:vAlign w:val="center"/>
          </w:tcPr>
          <w:p w14:paraId="239CDC7F" w14:textId="77777777" w:rsidR="00582D32" w:rsidRPr="004A1AB0" w:rsidRDefault="00582D32" w:rsidP="00582D32">
            <w:pPr>
              <w:pStyle w:val="Tabletext"/>
              <w:rPr>
                <w:rFonts w:cs="Times New Roman"/>
              </w:rPr>
            </w:pPr>
            <w:r w:rsidRPr="004A1AB0">
              <w:t>Polarization</w:t>
            </w:r>
          </w:p>
        </w:tc>
        <w:tc>
          <w:tcPr>
            <w:tcW w:w="4246" w:type="dxa"/>
            <w:tcBorders>
              <w:top w:val="single" w:sz="8" w:space="0" w:color="auto"/>
              <w:left w:val="single" w:sz="8" w:space="0" w:color="auto"/>
              <w:bottom w:val="single" w:sz="8" w:space="0" w:color="auto"/>
              <w:right w:val="single" w:sz="8" w:space="0" w:color="auto"/>
            </w:tcBorders>
            <w:vAlign w:val="center"/>
          </w:tcPr>
          <w:p w14:paraId="53C3A836" w14:textId="77777777" w:rsidR="00582D32" w:rsidRPr="004A1AB0" w:rsidRDefault="00582D32" w:rsidP="00582D32">
            <w:pPr>
              <w:pStyle w:val="Tabletext"/>
              <w:rPr>
                <w:rFonts w:cs="Times New Roman"/>
              </w:rPr>
            </w:pPr>
            <w:r w:rsidRPr="004A1AB0">
              <w:t>RHCP</w:t>
            </w:r>
          </w:p>
        </w:tc>
      </w:tr>
      <w:tr w:rsidR="00582D32" w:rsidRPr="004A1AB0" w14:paraId="6AA70BD3" w14:textId="77777777" w:rsidTr="00F707DC">
        <w:trPr>
          <w:trHeight w:val="235"/>
          <w:jc w:val="center"/>
        </w:trPr>
        <w:tc>
          <w:tcPr>
            <w:tcW w:w="4259" w:type="dxa"/>
            <w:tcBorders>
              <w:top w:val="single" w:sz="8" w:space="0" w:color="auto"/>
              <w:left w:val="single" w:sz="8" w:space="0" w:color="auto"/>
              <w:bottom w:val="single" w:sz="8" w:space="0" w:color="auto"/>
              <w:right w:val="single" w:sz="8" w:space="0" w:color="auto"/>
            </w:tcBorders>
            <w:vAlign w:val="center"/>
          </w:tcPr>
          <w:p w14:paraId="1E885F45" w14:textId="77777777" w:rsidR="00582D32" w:rsidRPr="004A1AB0" w:rsidRDefault="00582D32" w:rsidP="00582D32">
            <w:pPr>
              <w:pStyle w:val="Tabletext"/>
              <w:rPr>
                <w:rFonts w:cs="Times New Roman"/>
              </w:rPr>
            </w:pPr>
            <w:r w:rsidRPr="004A1AB0">
              <w:t>Received Isotropic Power (</w:t>
            </w:r>
            <w:proofErr w:type="spellStart"/>
            <w:r w:rsidRPr="004A1AB0">
              <w:t>dBW</w:t>
            </w:r>
            <w:proofErr w:type="spellEnd"/>
            <w:r w:rsidRPr="004A1AB0">
              <w:t>)</w:t>
            </w:r>
          </w:p>
        </w:tc>
        <w:tc>
          <w:tcPr>
            <w:tcW w:w="4246" w:type="dxa"/>
            <w:tcBorders>
              <w:top w:val="single" w:sz="8" w:space="0" w:color="auto"/>
              <w:left w:val="single" w:sz="8" w:space="0" w:color="auto"/>
              <w:bottom w:val="single" w:sz="8" w:space="0" w:color="auto"/>
              <w:right w:val="single" w:sz="8" w:space="0" w:color="auto"/>
            </w:tcBorders>
            <w:vAlign w:val="center"/>
          </w:tcPr>
          <w:p w14:paraId="70BBAB49" w14:textId="691147CF" w:rsidR="00582D32" w:rsidRPr="004A1AB0" w:rsidRDefault="00582D32" w:rsidP="00582D32">
            <w:pPr>
              <w:pStyle w:val="Tabletext"/>
              <w:rPr>
                <w:rFonts w:cs="Times New Roman"/>
              </w:rPr>
            </w:pPr>
            <w:r w:rsidRPr="004A1AB0">
              <w:t>-138.</w:t>
            </w:r>
            <w:r w:rsidR="009C2538" w:rsidRPr="009C2538">
              <w:rPr>
                <w:highlight w:val="yellow"/>
              </w:rPr>
              <w:t>4</w:t>
            </w:r>
            <w:r w:rsidRPr="004A1AB0">
              <w:t xml:space="preserve"> (Note </w:t>
            </w:r>
            <w:r w:rsidR="00F707DC">
              <w:t>2</w:t>
            </w:r>
            <w:r w:rsidRPr="004A1AB0">
              <w:t>)</w:t>
            </w:r>
          </w:p>
        </w:tc>
      </w:tr>
    </w:tbl>
    <w:p w14:paraId="23E53816" w14:textId="77777777" w:rsidR="00F707DC" w:rsidRDefault="00F707DC" w:rsidP="00582D32">
      <w:pPr>
        <w:pStyle w:val="Tabletext"/>
      </w:pPr>
    </w:p>
    <w:p w14:paraId="15D1A967" w14:textId="02DF93D6" w:rsidR="00582D32" w:rsidRDefault="00F707DC" w:rsidP="00582D32">
      <w:pPr>
        <w:pStyle w:val="Tabletext"/>
      </w:pPr>
      <w:r w:rsidRPr="007A7DB9">
        <w:rPr>
          <w:highlight w:val="yellow"/>
        </w:rPr>
        <w:t xml:space="preserve">Note </w:t>
      </w:r>
      <w:r w:rsidRPr="007A7DB9">
        <w:rPr>
          <w:highlight w:val="yellow"/>
        </w:rPr>
        <w:t>2</w:t>
      </w:r>
      <w:r w:rsidRPr="007A7DB9">
        <w:rPr>
          <w:highlight w:val="yellow"/>
        </w:rPr>
        <w:t>: Received Isotropic Power is defined as the power received from a single satellite at the output of an isotropic (0dBi) receive antenna that is perfectly polarization matched to the transmitter.</w:t>
      </w:r>
    </w:p>
    <w:p w14:paraId="05662B7E" w14:textId="4600B076" w:rsidR="009C2538" w:rsidRPr="00AF44FE" w:rsidRDefault="009C2538" w:rsidP="009C2538">
      <w:pPr>
        <w:rPr>
          <w:ins w:id="10" w:author="Author"/>
          <w:sz w:val="22"/>
          <w:lang w:val="en-US"/>
        </w:rPr>
      </w:pPr>
      <w:r w:rsidRPr="00F31955">
        <w:rPr>
          <w:highlight w:val="yellow"/>
        </w:rPr>
        <w:t>{</w:t>
      </w:r>
      <w:r w:rsidRPr="00F31955">
        <w:rPr>
          <w:b/>
          <w:bCs/>
          <w:i/>
          <w:iCs/>
          <w:highlight w:val="yellow"/>
        </w:rPr>
        <w:t>Editor’s Note</w:t>
      </w:r>
      <w:r w:rsidRPr="00F31955">
        <w:rPr>
          <w:i/>
          <w:iCs/>
          <w:highlight w:val="yellow"/>
        </w:rPr>
        <w:t>:  </w:t>
      </w:r>
      <w:r w:rsidRPr="00384B6C">
        <w:rPr>
          <w:i/>
          <w:iCs/>
          <w:highlight w:val="yellow"/>
        </w:rPr>
        <w:t xml:space="preserve">The </w:t>
      </w:r>
      <w:r w:rsidR="000A2C68" w:rsidRPr="00384B6C">
        <w:rPr>
          <w:i/>
          <w:iCs/>
          <w:highlight w:val="yellow"/>
        </w:rPr>
        <w:t>Received Isotropic Power</w:t>
      </w:r>
      <w:r w:rsidR="000A2C68" w:rsidRPr="00384B6C">
        <w:rPr>
          <w:i/>
          <w:iCs/>
          <w:highlight w:val="yellow"/>
        </w:rPr>
        <w:t xml:space="preserve"> has been updated from -</w:t>
      </w:r>
      <w:r w:rsidR="00E844A4" w:rsidRPr="00384B6C">
        <w:rPr>
          <w:i/>
          <w:iCs/>
          <w:highlight w:val="yellow"/>
        </w:rPr>
        <w:t xml:space="preserve">138.6 </w:t>
      </w:r>
      <w:r w:rsidR="00E844A4" w:rsidRPr="000E32FB">
        <w:rPr>
          <w:i/>
          <w:iCs/>
          <w:highlight w:val="yellow"/>
        </w:rPr>
        <w:t>to -1</w:t>
      </w:r>
      <w:r w:rsidR="00A330AF" w:rsidRPr="000E32FB">
        <w:rPr>
          <w:i/>
          <w:iCs/>
          <w:highlight w:val="yellow"/>
        </w:rPr>
        <w:t>38</w:t>
      </w:r>
      <w:r w:rsidR="00384B6C" w:rsidRPr="000E32FB">
        <w:rPr>
          <w:i/>
          <w:iCs/>
          <w:highlight w:val="yellow"/>
        </w:rPr>
        <w:t>.4.</w:t>
      </w:r>
      <w:r w:rsidR="007A7DB9" w:rsidRPr="000E32FB">
        <w:rPr>
          <w:i/>
          <w:iCs/>
          <w:highlight w:val="yellow"/>
        </w:rPr>
        <w:t xml:space="preserve">  The formatting has been updated</w:t>
      </w:r>
      <w:r w:rsidR="00E016EA" w:rsidRPr="000E32FB">
        <w:rPr>
          <w:i/>
          <w:iCs/>
          <w:highlight w:val="yellow"/>
        </w:rPr>
        <w:t xml:space="preserve"> and former Note 1 has been changed to Note 2 to </w:t>
      </w:r>
      <w:r w:rsidR="000E32FB" w:rsidRPr="000E32FB">
        <w:rPr>
          <w:i/>
          <w:iCs/>
          <w:highlight w:val="yellow"/>
        </w:rPr>
        <w:t>account for the new Note 1 regarding the IOV mission on Table 1.</w:t>
      </w:r>
    </w:p>
    <w:p w14:paraId="252B22A8" w14:textId="77777777" w:rsidR="00582D32" w:rsidRDefault="00582D32" w:rsidP="00582D32">
      <w:pPr>
        <w:pStyle w:val="Tabletext"/>
      </w:pPr>
    </w:p>
    <w:p w14:paraId="0C4505A1" w14:textId="77777777" w:rsidR="00582D32" w:rsidRDefault="00582D32" w:rsidP="00582D32">
      <w:pPr>
        <w:pStyle w:val="Tabletext"/>
      </w:pPr>
    </w:p>
    <w:p w14:paraId="4178A162" w14:textId="77777777" w:rsidR="00582D32" w:rsidRDefault="00582D32" w:rsidP="00582D32">
      <w:pPr>
        <w:pStyle w:val="Tabletext"/>
      </w:pPr>
    </w:p>
    <w:p w14:paraId="263D5230" w14:textId="58B961D4" w:rsidR="00582D32" w:rsidRPr="00816EBC" w:rsidRDefault="00582D32" w:rsidP="00582D32">
      <w:pPr>
        <w:pStyle w:val="Caption"/>
        <w:jc w:val="center"/>
        <w:rPr>
          <w:rFonts w:ascii="Times New Roman" w:hAnsi="Times New Roman" w:cs="Times New Roman"/>
          <w:i w:val="0"/>
          <w:iCs w:val="0"/>
          <w:color w:val="auto"/>
          <w:sz w:val="20"/>
          <w:szCs w:val="20"/>
          <w:highlight w:val="yellow"/>
        </w:rPr>
      </w:pPr>
      <w:r w:rsidRPr="00816EBC">
        <w:rPr>
          <w:rFonts w:ascii="Times New Roman" w:hAnsi="Times New Roman" w:cs="Times New Roman"/>
          <w:i w:val="0"/>
          <w:iCs w:val="0"/>
          <w:color w:val="auto"/>
          <w:sz w:val="20"/>
          <w:szCs w:val="20"/>
          <w:highlight w:val="yellow"/>
        </w:rPr>
        <w:t xml:space="preserve">TABLE </w:t>
      </w:r>
      <w:r w:rsidRPr="00816EBC">
        <w:rPr>
          <w:rFonts w:ascii="Times New Roman" w:hAnsi="Times New Roman" w:cs="Times New Roman"/>
          <w:i w:val="0"/>
          <w:iCs w:val="0"/>
          <w:color w:val="auto"/>
          <w:sz w:val="20"/>
          <w:szCs w:val="20"/>
          <w:highlight w:val="yellow"/>
        </w:rPr>
        <w:fldChar w:fldCharType="begin"/>
      </w:r>
      <w:r w:rsidRPr="00816EBC">
        <w:rPr>
          <w:rFonts w:ascii="Times New Roman" w:hAnsi="Times New Roman" w:cs="Times New Roman"/>
          <w:i w:val="0"/>
          <w:iCs w:val="0"/>
          <w:color w:val="auto"/>
          <w:sz w:val="20"/>
          <w:szCs w:val="20"/>
          <w:highlight w:val="yellow"/>
        </w:rPr>
        <w:instrText xml:space="preserve"> SEQ Table \* ARABIC </w:instrText>
      </w:r>
      <w:r w:rsidRPr="00816EBC">
        <w:rPr>
          <w:rFonts w:ascii="Times New Roman" w:hAnsi="Times New Roman" w:cs="Times New Roman"/>
          <w:i w:val="0"/>
          <w:iCs w:val="0"/>
          <w:color w:val="auto"/>
          <w:sz w:val="20"/>
          <w:szCs w:val="20"/>
          <w:highlight w:val="yellow"/>
        </w:rPr>
        <w:fldChar w:fldCharType="separate"/>
      </w:r>
      <w:r w:rsidRPr="00816EBC">
        <w:rPr>
          <w:rFonts w:ascii="Times New Roman" w:hAnsi="Times New Roman" w:cs="Times New Roman"/>
          <w:i w:val="0"/>
          <w:iCs w:val="0"/>
          <w:noProof/>
          <w:color w:val="auto"/>
          <w:sz w:val="20"/>
          <w:szCs w:val="20"/>
          <w:highlight w:val="yellow"/>
        </w:rPr>
        <w:t>3</w:t>
      </w:r>
      <w:r w:rsidRPr="00816EBC">
        <w:rPr>
          <w:rFonts w:ascii="Times New Roman" w:hAnsi="Times New Roman" w:cs="Times New Roman"/>
          <w:i w:val="0"/>
          <w:iCs w:val="0"/>
          <w:color w:val="auto"/>
          <w:sz w:val="20"/>
          <w:szCs w:val="20"/>
          <w:highlight w:val="yellow"/>
        </w:rPr>
        <w:fldChar w:fldCharType="end"/>
      </w:r>
    </w:p>
    <w:p w14:paraId="4DB8140E" w14:textId="4231A4EC" w:rsidR="00582D32" w:rsidRPr="00816EBC" w:rsidRDefault="00582D32" w:rsidP="00582D32">
      <w:pPr>
        <w:spacing w:after="240"/>
        <w:jc w:val="center"/>
        <w:rPr>
          <w:b/>
          <w:bCs/>
          <w:sz w:val="20"/>
          <w:szCs w:val="16"/>
          <w:highlight w:val="yellow"/>
          <w:lang w:val="en-US"/>
        </w:rPr>
      </w:pPr>
      <w:r w:rsidRPr="00816EBC">
        <w:rPr>
          <w:b/>
          <w:bCs/>
          <w:sz w:val="20"/>
          <w:szCs w:val="16"/>
          <w:highlight w:val="yellow"/>
          <w:lang w:val="en-US"/>
        </w:rPr>
        <w:t>LNK1 Antenna Gain Pattern</w:t>
      </w:r>
    </w:p>
    <w:tbl>
      <w:tblPr>
        <w:tblStyle w:val="TableGrid"/>
        <w:tblW w:w="8505" w:type="dxa"/>
        <w:tblInd w:w="557"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156"/>
        <w:gridCol w:w="2097"/>
        <w:gridCol w:w="2148"/>
        <w:gridCol w:w="2104"/>
      </w:tblGrid>
      <w:tr w:rsidR="00B5514F" w:rsidRPr="00816EBC" w14:paraId="7C13A5B3" w14:textId="77777777" w:rsidTr="00582D32">
        <w:trPr>
          <w:trHeight w:val="300"/>
        </w:trPr>
        <w:tc>
          <w:tcPr>
            <w:tcW w:w="2156" w:type="dxa"/>
            <w:tcMar>
              <w:left w:w="105" w:type="dxa"/>
              <w:right w:w="105" w:type="dxa"/>
            </w:tcMar>
          </w:tcPr>
          <w:p w14:paraId="47F25EE2" w14:textId="7036812E" w:rsidR="3737B0BC" w:rsidRPr="00816EBC" w:rsidRDefault="3737B0BC" w:rsidP="3737B0BC">
            <w:pPr>
              <w:spacing w:line="259" w:lineRule="auto"/>
              <w:jc w:val="center"/>
              <w:rPr>
                <w:rFonts w:ascii="Times New Roman Bold" w:eastAsia="Times New Roman Bold" w:hAnsi="Times New Roman Bold" w:cs="Times New Roman Bold"/>
                <w:color w:val="000000" w:themeColor="text1"/>
                <w:sz w:val="20"/>
                <w:szCs w:val="20"/>
                <w:highlight w:val="yellow"/>
              </w:rPr>
            </w:pPr>
            <w:r w:rsidRPr="00816EBC">
              <w:rPr>
                <w:rFonts w:ascii="Times New Roman Bold" w:eastAsia="Times New Roman Bold" w:hAnsi="Times New Roman Bold" w:cs="Times New Roman Bold"/>
                <w:b/>
                <w:color w:val="000000" w:themeColor="text1"/>
                <w:sz w:val="20"/>
                <w:szCs w:val="20"/>
                <w:highlight w:val="yellow"/>
                <w:lang w:val="en-US"/>
              </w:rPr>
              <w:t>Off-Boresight Angle (deg)</w:t>
            </w:r>
          </w:p>
        </w:tc>
        <w:tc>
          <w:tcPr>
            <w:tcW w:w="2097" w:type="dxa"/>
            <w:tcMar>
              <w:left w:w="105" w:type="dxa"/>
              <w:right w:w="105" w:type="dxa"/>
            </w:tcMar>
            <w:vAlign w:val="center"/>
          </w:tcPr>
          <w:p w14:paraId="67C9DE3D" w14:textId="79167F65" w:rsidR="3737B0BC" w:rsidRPr="00816EBC" w:rsidRDefault="3737B0BC" w:rsidP="3737B0BC">
            <w:pPr>
              <w:spacing w:line="259" w:lineRule="auto"/>
              <w:jc w:val="center"/>
              <w:rPr>
                <w:rFonts w:ascii="Times New Roman Bold" w:eastAsia="Times New Roman Bold" w:hAnsi="Times New Roman Bold" w:cs="Times New Roman Bold"/>
                <w:color w:val="000000" w:themeColor="text1"/>
                <w:sz w:val="20"/>
                <w:szCs w:val="20"/>
                <w:highlight w:val="yellow"/>
              </w:rPr>
            </w:pPr>
            <w:r w:rsidRPr="00816EBC">
              <w:rPr>
                <w:rFonts w:ascii="Times New Roman Bold" w:eastAsia="Times New Roman Bold" w:hAnsi="Times New Roman Bold" w:cs="Times New Roman Bold"/>
                <w:b/>
                <w:color w:val="000000" w:themeColor="text1"/>
                <w:sz w:val="20"/>
                <w:szCs w:val="20"/>
                <w:highlight w:val="yellow"/>
                <w:lang w:val="en-US"/>
              </w:rPr>
              <w:t>Gain (</w:t>
            </w:r>
            <w:proofErr w:type="spellStart"/>
            <w:r w:rsidRPr="00816EBC">
              <w:rPr>
                <w:rFonts w:ascii="Times New Roman Bold" w:eastAsia="Times New Roman Bold" w:hAnsi="Times New Roman Bold" w:cs="Times New Roman Bold"/>
                <w:b/>
                <w:color w:val="000000" w:themeColor="text1"/>
                <w:sz w:val="20"/>
                <w:szCs w:val="20"/>
                <w:highlight w:val="yellow"/>
                <w:lang w:val="en-US"/>
              </w:rPr>
              <w:t>dBic</w:t>
            </w:r>
            <w:proofErr w:type="spellEnd"/>
            <w:r w:rsidRPr="00816EBC">
              <w:rPr>
                <w:rFonts w:ascii="Times New Roman Bold" w:eastAsia="Times New Roman Bold" w:hAnsi="Times New Roman Bold" w:cs="Times New Roman Bold"/>
                <w:b/>
                <w:color w:val="000000" w:themeColor="text1"/>
                <w:sz w:val="20"/>
                <w:szCs w:val="20"/>
                <w:highlight w:val="yellow"/>
                <w:lang w:val="en-US"/>
              </w:rPr>
              <w:t>)</w:t>
            </w:r>
          </w:p>
        </w:tc>
        <w:tc>
          <w:tcPr>
            <w:tcW w:w="2148" w:type="dxa"/>
            <w:tcMar>
              <w:left w:w="105" w:type="dxa"/>
              <w:right w:w="105" w:type="dxa"/>
            </w:tcMar>
            <w:vAlign w:val="center"/>
          </w:tcPr>
          <w:p w14:paraId="2ACA86D7" w14:textId="732D12CA" w:rsidR="3737B0BC" w:rsidRPr="00816EBC" w:rsidRDefault="3737B0BC" w:rsidP="3737B0BC">
            <w:pPr>
              <w:spacing w:line="259" w:lineRule="auto"/>
              <w:jc w:val="center"/>
              <w:rPr>
                <w:rFonts w:ascii="Times New Roman Bold" w:eastAsia="Times New Roman Bold" w:hAnsi="Times New Roman Bold" w:cs="Times New Roman Bold"/>
                <w:color w:val="000000" w:themeColor="text1"/>
                <w:sz w:val="20"/>
                <w:szCs w:val="20"/>
                <w:highlight w:val="yellow"/>
              </w:rPr>
            </w:pPr>
            <w:r w:rsidRPr="00816EBC">
              <w:rPr>
                <w:rFonts w:ascii="Times New Roman Bold" w:eastAsia="Times New Roman Bold" w:hAnsi="Times New Roman Bold" w:cs="Times New Roman Bold"/>
                <w:b/>
                <w:color w:val="000000" w:themeColor="text1"/>
                <w:sz w:val="20"/>
                <w:szCs w:val="20"/>
                <w:highlight w:val="yellow"/>
                <w:lang w:val="en-US"/>
              </w:rPr>
              <w:t>Off-Boresight Angle (deg)</w:t>
            </w:r>
          </w:p>
        </w:tc>
        <w:tc>
          <w:tcPr>
            <w:tcW w:w="2104" w:type="dxa"/>
            <w:tcMar>
              <w:left w:w="105" w:type="dxa"/>
              <w:right w:w="105" w:type="dxa"/>
            </w:tcMar>
            <w:vAlign w:val="center"/>
          </w:tcPr>
          <w:p w14:paraId="552A3683" w14:textId="63745FAE" w:rsidR="3737B0BC" w:rsidRPr="00816EBC" w:rsidRDefault="3737B0BC" w:rsidP="3737B0BC">
            <w:pPr>
              <w:spacing w:line="259" w:lineRule="auto"/>
              <w:jc w:val="center"/>
              <w:rPr>
                <w:rFonts w:ascii="Times New Roman Bold" w:eastAsia="Times New Roman Bold" w:hAnsi="Times New Roman Bold" w:cs="Times New Roman Bold"/>
                <w:color w:val="000000" w:themeColor="text1"/>
                <w:sz w:val="20"/>
                <w:szCs w:val="20"/>
                <w:highlight w:val="yellow"/>
              </w:rPr>
            </w:pPr>
            <w:r w:rsidRPr="00816EBC">
              <w:rPr>
                <w:rFonts w:ascii="Times New Roman Bold" w:eastAsia="Times New Roman Bold" w:hAnsi="Times New Roman Bold" w:cs="Times New Roman Bold"/>
                <w:b/>
                <w:color w:val="000000" w:themeColor="text1"/>
                <w:sz w:val="20"/>
                <w:szCs w:val="20"/>
                <w:highlight w:val="yellow"/>
                <w:lang w:val="en-US"/>
              </w:rPr>
              <w:t>Gain (</w:t>
            </w:r>
            <w:proofErr w:type="spellStart"/>
            <w:r w:rsidRPr="00816EBC">
              <w:rPr>
                <w:rFonts w:ascii="Times New Roman Bold" w:eastAsia="Times New Roman Bold" w:hAnsi="Times New Roman Bold" w:cs="Times New Roman Bold"/>
                <w:b/>
                <w:color w:val="000000" w:themeColor="text1"/>
                <w:sz w:val="20"/>
                <w:szCs w:val="20"/>
                <w:highlight w:val="yellow"/>
                <w:lang w:val="en-US"/>
              </w:rPr>
              <w:t>dBic</w:t>
            </w:r>
            <w:proofErr w:type="spellEnd"/>
            <w:r w:rsidRPr="00816EBC">
              <w:rPr>
                <w:rFonts w:ascii="Times New Roman Bold" w:eastAsia="Times New Roman Bold" w:hAnsi="Times New Roman Bold" w:cs="Times New Roman Bold"/>
                <w:b/>
                <w:color w:val="000000" w:themeColor="text1"/>
                <w:sz w:val="20"/>
                <w:szCs w:val="20"/>
                <w:highlight w:val="yellow"/>
                <w:lang w:val="en-US"/>
              </w:rPr>
              <w:t>)</w:t>
            </w:r>
          </w:p>
        </w:tc>
      </w:tr>
      <w:tr w:rsidR="00B5514F" w:rsidRPr="00816EBC" w14:paraId="5F789650" w14:textId="77777777" w:rsidTr="00582D32">
        <w:trPr>
          <w:trHeight w:val="300"/>
        </w:trPr>
        <w:tc>
          <w:tcPr>
            <w:tcW w:w="2156" w:type="dxa"/>
            <w:tcMar>
              <w:left w:w="105" w:type="dxa"/>
              <w:right w:w="105" w:type="dxa"/>
            </w:tcMar>
          </w:tcPr>
          <w:p w14:paraId="000E2CE4" w14:textId="2ECF60F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w:t>
            </w:r>
          </w:p>
        </w:tc>
        <w:tc>
          <w:tcPr>
            <w:tcW w:w="2097" w:type="dxa"/>
            <w:tcMar>
              <w:left w:w="105" w:type="dxa"/>
              <w:right w:w="105" w:type="dxa"/>
            </w:tcMar>
          </w:tcPr>
          <w:p w14:paraId="2050BE92" w14:textId="3A63CAE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0.000</w:t>
            </w:r>
          </w:p>
        </w:tc>
        <w:tc>
          <w:tcPr>
            <w:tcW w:w="2148" w:type="dxa"/>
            <w:tcMar>
              <w:left w:w="105" w:type="dxa"/>
              <w:right w:w="105" w:type="dxa"/>
            </w:tcMar>
          </w:tcPr>
          <w:p w14:paraId="0D607B1E" w14:textId="34AFADE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31</w:t>
            </w:r>
          </w:p>
        </w:tc>
        <w:tc>
          <w:tcPr>
            <w:tcW w:w="2104" w:type="dxa"/>
            <w:tcMar>
              <w:left w:w="105" w:type="dxa"/>
              <w:right w:w="105" w:type="dxa"/>
            </w:tcMar>
          </w:tcPr>
          <w:p w14:paraId="521B5933" w14:textId="0A26ED9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1.618</w:t>
            </w:r>
          </w:p>
        </w:tc>
      </w:tr>
      <w:tr w:rsidR="00B5514F" w:rsidRPr="00816EBC" w14:paraId="0DD6C65E" w14:textId="77777777" w:rsidTr="00582D32">
        <w:trPr>
          <w:trHeight w:val="300"/>
        </w:trPr>
        <w:tc>
          <w:tcPr>
            <w:tcW w:w="2156" w:type="dxa"/>
            <w:tcMar>
              <w:left w:w="105" w:type="dxa"/>
              <w:right w:w="105" w:type="dxa"/>
            </w:tcMar>
          </w:tcPr>
          <w:p w14:paraId="574AD3A9" w14:textId="5869B5E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w:t>
            </w:r>
          </w:p>
        </w:tc>
        <w:tc>
          <w:tcPr>
            <w:tcW w:w="2097" w:type="dxa"/>
            <w:tcMar>
              <w:left w:w="105" w:type="dxa"/>
              <w:right w:w="105" w:type="dxa"/>
            </w:tcMar>
          </w:tcPr>
          <w:p w14:paraId="26FC1BE6" w14:textId="388A126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0.002</w:t>
            </w:r>
          </w:p>
        </w:tc>
        <w:tc>
          <w:tcPr>
            <w:tcW w:w="2148" w:type="dxa"/>
            <w:tcMar>
              <w:left w:w="105" w:type="dxa"/>
              <w:right w:w="105" w:type="dxa"/>
            </w:tcMar>
          </w:tcPr>
          <w:p w14:paraId="7CA0B88A" w14:textId="4AD0DF4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32</w:t>
            </w:r>
          </w:p>
        </w:tc>
        <w:tc>
          <w:tcPr>
            <w:tcW w:w="2104" w:type="dxa"/>
            <w:tcMar>
              <w:left w:w="105" w:type="dxa"/>
              <w:right w:w="105" w:type="dxa"/>
            </w:tcMar>
          </w:tcPr>
          <w:p w14:paraId="0F82C000" w14:textId="1A0D1B9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1.735</w:t>
            </w:r>
          </w:p>
        </w:tc>
      </w:tr>
      <w:tr w:rsidR="00B5514F" w:rsidRPr="00816EBC" w14:paraId="7DB8B65E" w14:textId="77777777" w:rsidTr="00582D32">
        <w:trPr>
          <w:trHeight w:val="300"/>
        </w:trPr>
        <w:tc>
          <w:tcPr>
            <w:tcW w:w="2156" w:type="dxa"/>
            <w:tcMar>
              <w:left w:w="105" w:type="dxa"/>
              <w:right w:w="105" w:type="dxa"/>
            </w:tcMar>
          </w:tcPr>
          <w:p w14:paraId="14A011EE" w14:textId="53BEC17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w:t>
            </w:r>
          </w:p>
        </w:tc>
        <w:tc>
          <w:tcPr>
            <w:tcW w:w="2097" w:type="dxa"/>
            <w:tcMar>
              <w:left w:w="105" w:type="dxa"/>
              <w:right w:w="105" w:type="dxa"/>
            </w:tcMar>
          </w:tcPr>
          <w:p w14:paraId="2262FB1C" w14:textId="4CAD449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0.006</w:t>
            </w:r>
          </w:p>
        </w:tc>
        <w:tc>
          <w:tcPr>
            <w:tcW w:w="2148" w:type="dxa"/>
            <w:tcMar>
              <w:left w:w="105" w:type="dxa"/>
              <w:right w:w="105" w:type="dxa"/>
            </w:tcMar>
          </w:tcPr>
          <w:p w14:paraId="4963DF67" w14:textId="29F46EA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33</w:t>
            </w:r>
          </w:p>
        </w:tc>
        <w:tc>
          <w:tcPr>
            <w:tcW w:w="2104" w:type="dxa"/>
            <w:tcMar>
              <w:left w:w="105" w:type="dxa"/>
              <w:right w:w="105" w:type="dxa"/>
            </w:tcMar>
          </w:tcPr>
          <w:p w14:paraId="0BCBC78B" w14:textId="73EC7D80"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1.858</w:t>
            </w:r>
          </w:p>
        </w:tc>
      </w:tr>
      <w:tr w:rsidR="00B5514F" w:rsidRPr="00816EBC" w14:paraId="6E399F3C" w14:textId="77777777" w:rsidTr="00582D32">
        <w:trPr>
          <w:trHeight w:val="300"/>
        </w:trPr>
        <w:tc>
          <w:tcPr>
            <w:tcW w:w="2156" w:type="dxa"/>
            <w:tcMar>
              <w:left w:w="105" w:type="dxa"/>
              <w:right w:w="105" w:type="dxa"/>
            </w:tcMar>
          </w:tcPr>
          <w:p w14:paraId="5CA03A45" w14:textId="083887B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w:t>
            </w:r>
          </w:p>
        </w:tc>
        <w:tc>
          <w:tcPr>
            <w:tcW w:w="2097" w:type="dxa"/>
            <w:tcMar>
              <w:left w:w="105" w:type="dxa"/>
              <w:right w:w="105" w:type="dxa"/>
            </w:tcMar>
          </w:tcPr>
          <w:p w14:paraId="5E558F25" w14:textId="0F135B3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0.014</w:t>
            </w:r>
          </w:p>
        </w:tc>
        <w:tc>
          <w:tcPr>
            <w:tcW w:w="2148" w:type="dxa"/>
            <w:tcMar>
              <w:left w:w="105" w:type="dxa"/>
              <w:right w:w="105" w:type="dxa"/>
            </w:tcMar>
          </w:tcPr>
          <w:p w14:paraId="1E96F615" w14:textId="0435697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34</w:t>
            </w:r>
          </w:p>
        </w:tc>
        <w:tc>
          <w:tcPr>
            <w:tcW w:w="2104" w:type="dxa"/>
            <w:tcMar>
              <w:left w:w="105" w:type="dxa"/>
              <w:right w:w="105" w:type="dxa"/>
            </w:tcMar>
          </w:tcPr>
          <w:p w14:paraId="19B0FB00" w14:textId="09CDDC19"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1.986</w:t>
            </w:r>
          </w:p>
        </w:tc>
      </w:tr>
      <w:tr w:rsidR="00B5514F" w:rsidRPr="00816EBC" w14:paraId="0746A52A" w14:textId="77777777" w:rsidTr="00582D32">
        <w:trPr>
          <w:trHeight w:val="300"/>
        </w:trPr>
        <w:tc>
          <w:tcPr>
            <w:tcW w:w="2156" w:type="dxa"/>
            <w:tcMar>
              <w:left w:w="105" w:type="dxa"/>
              <w:right w:w="105" w:type="dxa"/>
            </w:tcMar>
          </w:tcPr>
          <w:p w14:paraId="1E1F68E3" w14:textId="7234EA6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w:t>
            </w:r>
          </w:p>
        </w:tc>
        <w:tc>
          <w:tcPr>
            <w:tcW w:w="2097" w:type="dxa"/>
            <w:tcMar>
              <w:left w:w="105" w:type="dxa"/>
              <w:right w:w="105" w:type="dxa"/>
            </w:tcMar>
          </w:tcPr>
          <w:p w14:paraId="69E2D3E0" w14:textId="16753E5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0.025</w:t>
            </w:r>
          </w:p>
        </w:tc>
        <w:tc>
          <w:tcPr>
            <w:tcW w:w="2148" w:type="dxa"/>
            <w:tcMar>
              <w:left w:w="105" w:type="dxa"/>
              <w:right w:w="105" w:type="dxa"/>
            </w:tcMar>
          </w:tcPr>
          <w:p w14:paraId="50DE2F47" w14:textId="07B0C21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35</w:t>
            </w:r>
          </w:p>
        </w:tc>
        <w:tc>
          <w:tcPr>
            <w:tcW w:w="2104" w:type="dxa"/>
            <w:tcMar>
              <w:left w:w="105" w:type="dxa"/>
              <w:right w:w="105" w:type="dxa"/>
            </w:tcMar>
          </w:tcPr>
          <w:p w14:paraId="635C94AC" w14:textId="77E6170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2.120</w:t>
            </w:r>
          </w:p>
        </w:tc>
      </w:tr>
      <w:tr w:rsidR="00B5514F" w:rsidRPr="00816EBC" w14:paraId="43478254" w14:textId="77777777" w:rsidTr="00582D32">
        <w:trPr>
          <w:trHeight w:val="300"/>
        </w:trPr>
        <w:tc>
          <w:tcPr>
            <w:tcW w:w="2156" w:type="dxa"/>
            <w:tcMar>
              <w:left w:w="105" w:type="dxa"/>
              <w:right w:w="105" w:type="dxa"/>
            </w:tcMar>
          </w:tcPr>
          <w:p w14:paraId="3278A890" w14:textId="6B668FB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w:t>
            </w:r>
          </w:p>
        </w:tc>
        <w:tc>
          <w:tcPr>
            <w:tcW w:w="2097" w:type="dxa"/>
            <w:tcMar>
              <w:left w:w="105" w:type="dxa"/>
              <w:right w:w="105" w:type="dxa"/>
            </w:tcMar>
          </w:tcPr>
          <w:p w14:paraId="2ADD08C2" w14:textId="11ADC99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0.039</w:t>
            </w:r>
          </w:p>
        </w:tc>
        <w:tc>
          <w:tcPr>
            <w:tcW w:w="2148" w:type="dxa"/>
            <w:tcMar>
              <w:left w:w="105" w:type="dxa"/>
              <w:right w:w="105" w:type="dxa"/>
            </w:tcMar>
          </w:tcPr>
          <w:p w14:paraId="7C96E7A8" w14:textId="5CFAFF9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36</w:t>
            </w:r>
          </w:p>
        </w:tc>
        <w:tc>
          <w:tcPr>
            <w:tcW w:w="2104" w:type="dxa"/>
            <w:tcMar>
              <w:left w:w="105" w:type="dxa"/>
              <w:right w:w="105" w:type="dxa"/>
            </w:tcMar>
          </w:tcPr>
          <w:p w14:paraId="4EDCFDEE" w14:textId="08770C6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2.260</w:t>
            </w:r>
          </w:p>
        </w:tc>
      </w:tr>
      <w:tr w:rsidR="00B5514F" w:rsidRPr="00816EBC" w14:paraId="55B20723" w14:textId="77777777" w:rsidTr="00582D32">
        <w:trPr>
          <w:trHeight w:val="300"/>
        </w:trPr>
        <w:tc>
          <w:tcPr>
            <w:tcW w:w="2156" w:type="dxa"/>
            <w:tcMar>
              <w:left w:w="105" w:type="dxa"/>
              <w:right w:w="105" w:type="dxa"/>
            </w:tcMar>
          </w:tcPr>
          <w:p w14:paraId="1B43FD81" w14:textId="50E0F44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6</w:t>
            </w:r>
          </w:p>
        </w:tc>
        <w:tc>
          <w:tcPr>
            <w:tcW w:w="2097" w:type="dxa"/>
            <w:tcMar>
              <w:left w:w="105" w:type="dxa"/>
              <w:right w:w="105" w:type="dxa"/>
            </w:tcMar>
          </w:tcPr>
          <w:p w14:paraId="1F5CC561" w14:textId="2D93E54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0.056</w:t>
            </w:r>
          </w:p>
        </w:tc>
        <w:tc>
          <w:tcPr>
            <w:tcW w:w="2148" w:type="dxa"/>
            <w:tcMar>
              <w:left w:w="105" w:type="dxa"/>
              <w:right w:w="105" w:type="dxa"/>
            </w:tcMar>
          </w:tcPr>
          <w:p w14:paraId="6A50E88B" w14:textId="3C2BE92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37</w:t>
            </w:r>
          </w:p>
        </w:tc>
        <w:tc>
          <w:tcPr>
            <w:tcW w:w="2104" w:type="dxa"/>
            <w:tcMar>
              <w:left w:w="105" w:type="dxa"/>
              <w:right w:w="105" w:type="dxa"/>
            </w:tcMar>
          </w:tcPr>
          <w:p w14:paraId="08D41BF8" w14:textId="50B38D3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2.407</w:t>
            </w:r>
          </w:p>
        </w:tc>
      </w:tr>
      <w:tr w:rsidR="00B5514F" w:rsidRPr="00816EBC" w14:paraId="27E9A662" w14:textId="77777777" w:rsidTr="00582D32">
        <w:trPr>
          <w:trHeight w:val="300"/>
        </w:trPr>
        <w:tc>
          <w:tcPr>
            <w:tcW w:w="2156" w:type="dxa"/>
            <w:tcMar>
              <w:left w:w="105" w:type="dxa"/>
              <w:right w:w="105" w:type="dxa"/>
            </w:tcMar>
          </w:tcPr>
          <w:p w14:paraId="780549B0" w14:textId="4A8F7EB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7</w:t>
            </w:r>
          </w:p>
        </w:tc>
        <w:tc>
          <w:tcPr>
            <w:tcW w:w="2097" w:type="dxa"/>
            <w:tcMar>
              <w:left w:w="105" w:type="dxa"/>
              <w:right w:w="105" w:type="dxa"/>
            </w:tcMar>
          </w:tcPr>
          <w:p w14:paraId="79F882D9" w14:textId="317EA12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0.076</w:t>
            </w:r>
          </w:p>
        </w:tc>
        <w:tc>
          <w:tcPr>
            <w:tcW w:w="2148" w:type="dxa"/>
            <w:tcMar>
              <w:left w:w="105" w:type="dxa"/>
              <w:right w:w="105" w:type="dxa"/>
            </w:tcMar>
          </w:tcPr>
          <w:p w14:paraId="6D6BEE32" w14:textId="2080B7F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38</w:t>
            </w:r>
          </w:p>
        </w:tc>
        <w:tc>
          <w:tcPr>
            <w:tcW w:w="2104" w:type="dxa"/>
            <w:tcMar>
              <w:left w:w="105" w:type="dxa"/>
              <w:right w:w="105" w:type="dxa"/>
            </w:tcMar>
          </w:tcPr>
          <w:p w14:paraId="3AAD1E0A" w14:textId="7FF3181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2.560</w:t>
            </w:r>
          </w:p>
        </w:tc>
      </w:tr>
      <w:tr w:rsidR="00B5514F" w:rsidRPr="00816EBC" w14:paraId="11EA3FC8" w14:textId="77777777" w:rsidTr="00582D32">
        <w:trPr>
          <w:trHeight w:val="300"/>
        </w:trPr>
        <w:tc>
          <w:tcPr>
            <w:tcW w:w="2156" w:type="dxa"/>
            <w:tcMar>
              <w:left w:w="105" w:type="dxa"/>
              <w:right w:w="105" w:type="dxa"/>
            </w:tcMar>
          </w:tcPr>
          <w:p w14:paraId="7372248D" w14:textId="5C027DC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8</w:t>
            </w:r>
          </w:p>
        </w:tc>
        <w:tc>
          <w:tcPr>
            <w:tcW w:w="2097" w:type="dxa"/>
            <w:tcMar>
              <w:left w:w="105" w:type="dxa"/>
              <w:right w:w="105" w:type="dxa"/>
            </w:tcMar>
          </w:tcPr>
          <w:p w14:paraId="42DFEE02" w14:textId="03116D5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0.100</w:t>
            </w:r>
          </w:p>
        </w:tc>
        <w:tc>
          <w:tcPr>
            <w:tcW w:w="2148" w:type="dxa"/>
            <w:tcMar>
              <w:left w:w="105" w:type="dxa"/>
              <w:right w:w="105" w:type="dxa"/>
            </w:tcMar>
          </w:tcPr>
          <w:p w14:paraId="44D7DAB5" w14:textId="63094FFE"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39</w:t>
            </w:r>
          </w:p>
        </w:tc>
        <w:tc>
          <w:tcPr>
            <w:tcW w:w="2104" w:type="dxa"/>
            <w:tcMar>
              <w:left w:w="105" w:type="dxa"/>
              <w:right w:w="105" w:type="dxa"/>
            </w:tcMar>
          </w:tcPr>
          <w:p w14:paraId="06F0B948" w14:textId="096974A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2.721</w:t>
            </w:r>
          </w:p>
        </w:tc>
      </w:tr>
      <w:tr w:rsidR="00B5514F" w:rsidRPr="00816EBC" w14:paraId="6A5A02B8" w14:textId="77777777" w:rsidTr="00582D32">
        <w:trPr>
          <w:trHeight w:val="300"/>
        </w:trPr>
        <w:tc>
          <w:tcPr>
            <w:tcW w:w="2156" w:type="dxa"/>
            <w:tcMar>
              <w:left w:w="105" w:type="dxa"/>
              <w:right w:w="105" w:type="dxa"/>
            </w:tcMar>
          </w:tcPr>
          <w:p w14:paraId="1CD2C791" w14:textId="23DF4A3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9</w:t>
            </w:r>
          </w:p>
        </w:tc>
        <w:tc>
          <w:tcPr>
            <w:tcW w:w="2097" w:type="dxa"/>
            <w:tcMar>
              <w:left w:w="105" w:type="dxa"/>
              <w:right w:w="105" w:type="dxa"/>
            </w:tcMar>
          </w:tcPr>
          <w:p w14:paraId="307267B7" w14:textId="4AD401E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0.126</w:t>
            </w:r>
          </w:p>
        </w:tc>
        <w:tc>
          <w:tcPr>
            <w:tcW w:w="2148" w:type="dxa"/>
            <w:tcMar>
              <w:left w:w="105" w:type="dxa"/>
              <w:right w:w="105" w:type="dxa"/>
            </w:tcMar>
          </w:tcPr>
          <w:p w14:paraId="141CF3DD" w14:textId="105A3D6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40</w:t>
            </w:r>
          </w:p>
        </w:tc>
        <w:tc>
          <w:tcPr>
            <w:tcW w:w="2104" w:type="dxa"/>
            <w:tcMar>
              <w:left w:w="105" w:type="dxa"/>
              <w:right w:w="105" w:type="dxa"/>
            </w:tcMar>
          </w:tcPr>
          <w:p w14:paraId="3E33D571" w14:textId="3EDF7BF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2.890</w:t>
            </w:r>
          </w:p>
        </w:tc>
      </w:tr>
      <w:tr w:rsidR="00B5514F" w:rsidRPr="00816EBC" w14:paraId="7B660801" w14:textId="77777777" w:rsidTr="00582D32">
        <w:trPr>
          <w:trHeight w:val="300"/>
        </w:trPr>
        <w:tc>
          <w:tcPr>
            <w:tcW w:w="2156" w:type="dxa"/>
            <w:tcMar>
              <w:left w:w="105" w:type="dxa"/>
              <w:right w:w="105" w:type="dxa"/>
            </w:tcMar>
          </w:tcPr>
          <w:p w14:paraId="0C72D804" w14:textId="07E2B24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10</w:t>
            </w:r>
          </w:p>
        </w:tc>
        <w:tc>
          <w:tcPr>
            <w:tcW w:w="2097" w:type="dxa"/>
            <w:tcMar>
              <w:left w:w="105" w:type="dxa"/>
              <w:right w:w="105" w:type="dxa"/>
            </w:tcMar>
          </w:tcPr>
          <w:p w14:paraId="4DE2C949" w14:textId="50F90A9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0.156</w:t>
            </w:r>
          </w:p>
        </w:tc>
        <w:tc>
          <w:tcPr>
            <w:tcW w:w="2148" w:type="dxa"/>
            <w:tcMar>
              <w:left w:w="105" w:type="dxa"/>
              <w:right w:w="105" w:type="dxa"/>
            </w:tcMar>
          </w:tcPr>
          <w:p w14:paraId="40011A43" w14:textId="0D5149E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41</w:t>
            </w:r>
          </w:p>
        </w:tc>
        <w:tc>
          <w:tcPr>
            <w:tcW w:w="2104" w:type="dxa"/>
            <w:tcMar>
              <w:left w:w="105" w:type="dxa"/>
              <w:right w:w="105" w:type="dxa"/>
            </w:tcMar>
          </w:tcPr>
          <w:p w14:paraId="2E79FF6E" w14:textId="470E453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3.067</w:t>
            </w:r>
          </w:p>
        </w:tc>
      </w:tr>
      <w:tr w:rsidR="00B5514F" w:rsidRPr="00816EBC" w14:paraId="676845EC" w14:textId="77777777" w:rsidTr="00582D32">
        <w:trPr>
          <w:trHeight w:val="300"/>
        </w:trPr>
        <w:tc>
          <w:tcPr>
            <w:tcW w:w="2156" w:type="dxa"/>
            <w:tcMar>
              <w:left w:w="105" w:type="dxa"/>
              <w:right w:w="105" w:type="dxa"/>
            </w:tcMar>
          </w:tcPr>
          <w:p w14:paraId="55035322" w14:textId="27A6370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11</w:t>
            </w:r>
          </w:p>
        </w:tc>
        <w:tc>
          <w:tcPr>
            <w:tcW w:w="2097" w:type="dxa"/>
            <w:tcMar>
              <w:left w:w="105" w:type="dxa"/>
              <w:right w:w="105" w:type="dxa"/>
            </w:tcMar>
          </w:tcPr>
          <w:p w14:paraId="5C162F4A" w14:textId="41013719"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0.189</w:t>
            </w:r>
          </w:p>
        </w:tc>
        <w:tc>
          <w:tcPr>
            <w:tcW w:w="2148" w:type="dxa"/>
            <w:tcMar>
              <w:left w:w="105" w:type="dxa"/>
              <w:right w:w="105" w:type="dxa"/>
            </w:tcMar>
          </w:tcPr>
          <w:p w14:paraId="56D3BC50" w14:textId="2FA0894E"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42</w:t>
            </w:r>
          </w:p>
        </w:tc>
        <w:tc>
          <w:tcPr>
            <w:tcW w:w="2104" w:type="dxa"/>
            <w:tcMar>
              <w:left w:w="105" w:type="dxa"/>
              <w:right w:w="105" w:type="dxa"/>
            </w:tcMar>
          </w:tcPr>
          <w:p w14:paraId="4ED1082F" w14:textId="2DB6F7D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3.253</w:t>
            </w:r>
          </w:p>
        </w:tc>
      </w:tr>
      <w:tr w:rsidR="00B5514F" w:rsidRPr="00816EBC" w14:paraId="701778D8" w14:textId="77777777" w:rsidTr="00582D32">
        <w:trPr>
          <w:trHeight w:val="300"/>
        </w:trPr>
        <w:tc>
          <w:tcPr>
            <w:tcW w:w="2156" w:type="dxa"/>
            <w:tcMar>
              <w:left w:w="105" w:type="dxa"/>
              <w:right w:w="105" w:type="dxa"/>
            </w:tcMar>
          </w:tcPr>
          <w:p w14:paraId="2366A010" w14:textId="0B075B4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12</w:t>
            </w:r>
          </w:p>
        </w:tc>
        <w:tc>
          <w:tcPr>
            <w:tcW w:w="2097" w:type="dxa"/>
            <w:tcMar>
              <w:left w:w="105" w:type="dxa"/>
              <w:right w:w="105" w:type="dxa"/>
            </w:tcMar>
          </w:tcPr>
          <w:p w14:paraId="6BD43323" w14:textId="2F17626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0.225</w:t>
            </w:r>
          </w:p>
        </w:tc>
        <w:tc>
          <w:tcPr>
            <w:tcW w:w="2148" w:type="dxa"/>
            <w:tcMar>
              <w:left w:w="105" w:type="dxa"/>
              <w:right w:w="105" w:type="dxa"/>
            </w:tcMar>
          </w:tcPr>
          <w:p w14:paraId="22DD4103" w14:textId="0C48F30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43</w:t>
            </w:r>
          </w:p>
        </w:tc>
        <w:tc>
          <w:tcPr>
            <w:tcW w:w="2104" w:type="dxa"/>
            <w:tcMar>
              <w:left w:w="105" w:type="dxa"/>
              <w:right w:w="105" w:type="dxa"/>
            </w:tcMar>
          </w:tcPr>
          <w:p w14:paraId="25EF277D" w14:textId="6E39579E"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3.448</w:t>
            </w:r>
          </w:p>
        </w:tc>
      </w:tr>
      <w:tr w:rsidR="00B5514F" w:rsidRPr="00816EBC" w14:paraId="4EA2A0B4" w14:textId="77777777" w:rsidTr="00582D32">
        <w:trPr>
          <w:trHeight w:val="300"/>
        </w:trPr>
        <w:tc>
          <w:tcPr>
            <w:tcW w:w="2156" w:type="dxa"/>
            <w:tcMar>
              <w:left w:w="105" w:type="dxa"/>
              <w:right w:w="105" w:type="dxa"/>
            </w:tcMar>
          </w:tcPr>
          <w:p w14:paraId="0B768C47" w14:textId="04973DC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13</w:t>
            </w:r>
          </w:p>
        </w:tc>
        <w:tc>
          <w:tcPr>
            <w:tcW w:w="2097" w:type="dxa"/>
            <w:tcMar>
              <w:left w:w="105" w:type="dxa"/>
              <w:right w:w="105" w:type="dxa"/>
            </w:tcMar>
          </w:tcPr>
          <w:p w14:paraId="528D0C0E" w14:textId="50DA940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0.265</w:t>
            </w:r>
          </w:p>
        </w:tc>
        <w:tc>
          <w:tcPr>
            <w:tcW w:w="2148" w:type="dxa"/>
            <w:tcMar>
              <w:left w:w="105" w:type="dxa"/>
              <w:right w:w="105" w:type="dxa"/>
            </w:tcMar>
          </w:tcPr>
          <w:p w14:paraId="7FD19511" w14:textId="6196786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44</w:t>
            </w:r>
          </w:p>
        </w:tc>
        <w:tc>
          <w:tcPr>
            <w:tcW w:w="2104" w:type="dxa"/>
            <w:tcMar>
              <w:left w:w="105" w:type="dxa"/>
              <w:right w:w="105" w:type="dxa"/>
            </w:tcMar>
          </w:tcPr>
          <w:p w14:paraId="1B596E57" w14:textId="23D8C55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3.654</w:t>
            </w:r>
          </w:p>
        </w:tc>
      </w:tr>
      <w:tr w:rsidR="00B5514F" w:rsidRPr="00816EBC" w14:paraId="7B1A168B" w14:textId="77777777" w:rsidTr="00582D32">
        <w:trPr>
          <w:trHeight w:val="300"/>
        </w:trPr>
        <w:tc>
          <w:tcPr>
            <w:tcW w:w="2156" w:type="dxa"/>
            <w:tcMar>
              <w:left w:w="105" w:type="dxa"/>
              <w:right w:w="105" w:type="dxa"/>
            </w:tcMar>
          </w:tcPr>
          <w:p w14:paraId="1472B89A" w14:textId="313886C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14</w:t>
            </w:r>
          </w:p>
        </w:tc>
        <w:tc>
          <w:tcPr>
            <w:tcW w:w="2097" w:type="dxa"/>
            <w:tcMar>
              <w:left w:w="105" w:type="dxa"/>
              <w:right w:w="105" w:type="dxa"/>
            </w:tcMar>
          </w:tcPr>
          <w:p w14:paraId="3E819BBF" w14:textId="5726356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0.308</w:t>
            </w:r>
          </w:p>
        </w:tc>
        <w:tc>
          <w:tcPr>
            <w:tcW w:w="2148" w:type="dxa"/>
            <w:tcMar>
              <w:left w:w="105" w:type="dxa"/>
              <w:right w:w="105" w:type="dxa"/>
            </w:tcMar>
          </w:tcPr>
          <w:p w14:paraId="1509C379" w14:textId="1C3A6EC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45</w:t>
            </w:r>
          </w:p>
        </w:tc>
        <w:tc>
          <w:tcPr>
            <w:tcW w:w="2104" w:type="dxa"/>
            <w:tcMar>
              <w:left w:w="105" w:type="dxa"/>
              <w:right w:w="105" w:type="dxa"/>
            </w:tcMar>
          </w:tcPr>
          <w:p w14:paraId="61072B54" w14:textId="5FA7A70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3.871</w:t>
            </w:r>
          </w:p>
        </w:tc>
      </w:tr>
      <w:tr w:rsidR="00B5514F" w:rsidRPr="00816EBC" w14:paraId="2828D73B" w14:textId="77777777" w:rsidTr="00582D32">
        <w:trPr>
          <w:trHeight w:val="300"/>
        </w:trPr>
        <w:tc>
          <w:tcPr>
            <w:tcW w:w="2156" w:type="dxa"/>
            <w:tcMar>
              <w:left w:w="105" w:type="dxa"/>
              <w:right w:w="105" w:type="dxa"/>
            </w:tcMar>
          </w:tcPr>
          <w:p w14:paraId="1F708822" w14:textId="1D8C5CC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15</w:t>
            </w:r>
          </w:p>
        </w:tc>
        <w:tc>
          <w:tcPr>
            <w:tcW w:w="2097" w:type="dxa"/>
            <w:tcMar>
              <w:left w:w="105" w:type="dxa"/>
              <w:right w:w="105" w:type="dxa"/>
            </w:tcMar>
          </w:tcPr>
          <w:p w14:paraId="6D6CA666" w14:textId="757CD38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0.354</w:t>
            </w:r>
          </w:p>
        </w:tc>
        <w:tc>
          <w:tcPr>
            <w:tcW w:w="2148" w:type="dxa"/>
            <w:tcMar>
              <w:left w:w="105" w:type="dxa"/>
              <w:right w:w="105" w:type="dxa"/>
            </w:tcMar>
          </w:tcPr>
          <w:p w14:paraId="3F303BAB" w14:textId="1FC34070"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46</w:t>
            </w:r>
          </w:p>
        </w:tc>
        <w:tc>
          <w:tcPr>
            <w:tcW w:w="2104" w:type="dxa"/>
            <w:tcMar>
              <w:left w:w="105" w:type="dxa"/>
              <w:right w:w="105" w:type="dxa"/>
            </w:tcMar>
          </w:tcPr>
          <w:p w14:paraId="24F85C6F" w14:textId="28D83D8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4.100</w:t>
            </w:r>
          </w:p>
        </w:tc>
      </w:tr>
      <w:tr w:rsidR="00B5514F" w:rsidRPr="00816EBC" w14:paraId="654AF06D" w14:textId="77777777" w:rsidTr="00582D32">
        <w:trPr>
          <w:trHeight w:val="300"/>
        </w:trPr>
        <w:tc>
          <w:tcPr>
            <w:tcW w:w="2156" w:type="dxa"/>
            <w:tcMar>
              <w:left w:w="105" w:type="dxa"/>
              <w:right w:w="105" w:type="dxa"/>
            </w:tcMar>
          </w:tcPr>
          <w:p w14:paraId="10A9D924" w14:textId="2B58FCF9"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16</w:t>
            </w:r>
          </w:p>
        </w:tc>
        <w:tc>
          <w:tcPr>
            <w:tcW w:w="2097" w:type="dxa"/>
            <w:tcMar>
              <w:left w:w="105" w:type="dxa"/>
              <w:right w:w="105" w:type="dxa"/>
            </w:tcMar>
          </w:tcPr>
          <w:p w14:paraId="37F6525F" w14:textId="2B10911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0.404</w:t>
            </w:r>
          </w:p>
        </w:tc>
        <w:tc>
          <w:tcPr>
            <w:tcW w:w="2148" w:type="dxa"/>
            <w:tcMar>
              <w:left w:w="105" w:type="dxa"/>
              <w:right w:w="105" w:type="dxa"/>
            </w:tcMar>
          </w:tcPr>
          <w:p w14:paraId="4D88B7AB" w14:textId="0A9C4D2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47</w:t>
            </w:r>
          </w:p>
        </w:tc>
        <w:tc>
          <w:tcPr>
            <w:tcW w:w="2104" w:type="dxa"/>
            <w:tcMar>
              <w:left w:w="105" w:type="dxa"/>
              <w:right w:w="105" w:type="dxa"/>
            </w:tcMar>
          </w:tcPr>
          <w:p w14:paraId="3F1F4320" w14:textId="2BEC473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4.343</w:t>
            </w:r>
          </w:p>
        </w:tc>
      </w:tr>
      <w:tr w:rsidR="00B5514F" w:rsidRPr="00816EBC" w14:paraId="036E239D" w14:textId="77777777" w:rsidTr="00582D32">
        <w:trPr>
          <w:trHeight w:val="300"/>
        </w:trPr>
        <w:tc>
          <w:tcPr>
            <w:tcW w:w="2156" w:type="dxa"/>
            <w:tcMar>
              <w:left w:w="105" w:type="dxa"/>
              <w:right w:w="105" w:type="dxa"/>
            </w:tcMar>
          </w:tcPr>
          <w:p w14:paraId="55F3EF9E" w14:textId="0E3B884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17</w:t>
            </w:r>
          </w:p>
        </w:tc>
        <w:tc>
          <w:tcPr>
            <w:tcW w:w="2097" w:type="dxa"/>
            <w:tcMar>
              <w:left w:w="105" w:type="dxa"/>
              <w:right w:w="105" w:type="dxa"/>
            </w:tcMar>
          </w:tcPr>
          <w:p w14:paraId="3A90D76D" w14:textId="45E5D38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0.458</w:t>
            </w:r>
          </w:p>
        </w:tc>
        <w:tc>
          <w:tcPr>
            <w:tcW w:w="2148" w:type="dxa"/>
            <w:tcMar>
              <w:left w:w="105" w:type="dxa"/>
              <w:right w:w="105" w:type="dxa"/>
            </w:tcMar>
          </w:tcPr>
          <w:p w14:paraId="64AFE4BA" w14:textId="5C1521C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48</w:t>
            </w:r>
          </w:p>
        </w:tc>
        <w:tc>
          <w:tcPr>
            <w:tcW w:w="2104" w:type="dxa"/>
            <w:tcMar>
              <w:left w:w="105" w:type="dxa"/>
              <w:right w:w="105" w:type="dxa"/>
            </w:tcMar>
          </w:tcPr>
          <w:p w14:paraId="69F21024" w14:textId="7E27049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4.601</w:t>
            </w:r>
          </w:p>
        </w:tc>
      </w:tr>
      <w:tr w:rsidR="00B5514F" w:rsidRPr="00816EBC" w14:paraId="7080C62D" w14:textId="77777777" w:rsidTr="00582D32">
        <w:trPr>
          <w:trHeight w:val="300"/>
        </w:trPr>
        <w:tc>
          <w:tcPr>
            <w:tcW w:w="2156" w:type="dxa"/>
            <w:tcMar>
              <w:left w:w="105" w:type="dxa"/>
              <w:right w:w="105" w:type="dxa"/>
            </w:tcMar>
          </w:tcPr>
          <w:p w14:paraId="39D43CA3" w14:textId="037379C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18</w:t>
            </w:r>
          </w:p>
        </w:tc>
        <w:tc>
          <w:tcPr>
            <w:tcW w:w="2097" w:type="dxa"/>
            <w:tcMar>
              <w:left w:w="105" w:type="dxa"/>
              <w:right w:w="105" w:type="dxa"/>
            </w:tcMar>
          </w:tcPr>
          <w:p w14:paraId="30F5F0DB" w14:textId="3D0DC33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0.515</w:t>
            </w:r>
          </w:p>
        </w:tc>
        <w:tc>
          <w:tcPr>
            <w:tcW w:w="2148" w:type="dxa"/>
            <w:tcMar>
              <w:left w:w="105" w:type="dxa"/>
              <w:right w:w="105" w:type="dxa"/>
            </w:tcMar>
          </w:tcPr>
          <w:p w14:paraId="4B2A201A" w14:textId="3AD2E47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49</w:t>
            </w:r>
          </w:p>
        </w:tc>
        <w:tc>
          <w:tcPr>
            <w:tcW w:w="2104" w:type="dxa"/>
            <w:tcMar>
              <w:left w:w="105" w:type="dxa"/>
              <w:right w:w="105" w:type="dxa"/>
            </w:tcMar>
          </w:tcPr>
          <w:p w14:paraId="11900F29" w14:textId="4A80F10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4.876</w:t>
            </w:r>
          </w:p>
        </w:tc>
      </w:tr>
      <w:tr w:rsidR="00B5514F" w:rsidRPr="00816EBC" w14:paraId="29BF76B5" w14:textId="77777777" w:rsidTr="00582D32">
        <w:trPr>
          <w:trHeight w:val="300"/>
        </w:trPr>
        <w:tc>
          <w:tcPr>
            <w:tcW w:w="2156" w:type="dxa"/>
            <w:tcMar>
              <w:left w:w="105" w:type="dxa"/>
              <w:right w:w="105" w:type="dxa"/>
            </w:tcMar>
          </w:tcPr>
          <w:p w14:paraId="0B626A79" w14:textId="62D0039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19</w:t>
            </w:r>
          </w:p>
        </w:tc>
        <w:tc>
          <w:tcPr>
            <w:tcW w:w="2097" w:type="dxa"/>
            <w:tcMar>
              <w:left w:w="105" w:type="dxa"/>
              <w:right w:w="105" w:type="dxa"/>
            </w:tcMar>
          </w:tcPr>
          <w:p w14:paraId="1BBA29B4" w14:textId="3F25453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0.575</w:t>
            </w:r>
          </w:p>
        </w:tc>
        <w:tc>
          <w:tcPr>
            <w:tcW w:w="2148" w:type="dxa"/>
            <w:tcMar>
              <w:left w:w="105" w:type="dxa"/>
              <w:right w:w="105" w:type="dxa"/>
            </w:tcMar>
          </w:tcPr>
          <w:p w14:paraId="7610A54F" w14:textId="4F34EF0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50</w:t>
            </w:r>
          </w:p>
        </w:tc>
        <w:tc>
          <w:tcPr>
            <w:tcW w:w="2104" w:type="dxa"/>
            <w:tcMar>
              <w:left w:w="105" w:type="dxa"/>
              <w:right w:w="105" w:type="dxa"/>
            </w:tcMar>
          </w:tcPr>
          <w:p w14:paraId="3F2ED162" w14:textId="08FB8CC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5.171</w:t>
            </w:r>
          </w:p>
        </w:tc>
      </w:tr>
      <w:tr w:rsidR="00B5514F" w:rsidRPr="00816EBC" w14:paraId="2DD3FDEA" w14:textId="77777777" w:rsidTr="00582D32">
        <w:trPr>
          <w:trHeight w:val="300"/>
        </w:trPr>
        <w:tc>
          <w:tcPr>
            <w:tcW w:w="2156" w:type="dxa"/>
            <w:tcMar>
              <w:left w:w="105" w:type="dxa"/>
              <w:right w:w="105" w:type="dxa"/>
            </w:tcMar>
          </w:tcPr>
          <w:p w14:paraId="628DA0BA" w14:textId="2141BDB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20</w:t>
            </w:r>
          </w:p>
        </w:tc>
        <w:tc>
          <w:tcPr>
            <w:tcW w:w="2097" w:type="dxa"/>
            <w:tcMar>
              <w:left w:w="105" w:type="dxa"/>
              <w:right w:w="105" w:type="dxa"/>
            </w:tcMar>
          </w:tcPr>
          <w:p w14:paraId="1FE3E1B6" w14:textId="1958C7A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0.639</w:t>
            </w:r>
          </w:p>
        </w:tc>
        <w:tc>
          <w:tcPr>
            <w:tcW w:w="2148" w:type="dxa"/>
            <w:tcMar>
              <w:left w:w="105" w:type="dxa"/>
              <w:right w:w="105" w:type="dxa"/>
            </w:tcMar>
          </w:tcPr>
          <w:p w14:paraId="47B40973" w14:textId="0CF1A6E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51</w:t>
            </w:r>
          </w:p>
        </w:tc>
        <w:tc>
          <w:tcPr>
            <w:tcW w:w="2104" w:type="dxa"/>
            <w:tcMar>
              <w:left w:w="105" w:type="dxa"/>
              <w:right w:w="105" w:type="dxa"/>
            </w:tcMar>
          </w:tcPr>
          <w:p w14:paraId="58D5E39C" w14:textId="7916146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5.488</w:t>
            </w:r>
          </w:p>
        </w:tc>
      </w:tr>
      <w:tr w:rsidR="00B5514F" w:rsidRPr="00816EBC" w14:paraId="663865C4" w14:textId="77777777" w:rsidTr="00582D32">
        <w:trPr>
          <w:trHeight w:val="300"/>
        </w:trPr>
        <w:tc>
          <w:tcPr>
            <w:tcW w:w="2156" w:type="dxa"/>
            <w:tcMar>
              <w:left w:w="105" w:type="dxa"/>
              <w:right w:w="105" w:type="dxa"/>
            </w:tcMar>
          </w:tcPr>
          <w:p w14:paraId="34C43F58" w14:textId="744EE02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21</w:t>
            </w:r>
          </w:p>
        </w:tc>
        <w:tc>
          <w:tcPr>
            <w:tcW w:w="2097" w:type="dxa"/>
            <w:tcMar>
              <w:left w:w="105" w:type="dxa"/>
              <w:right w:w="105" w:type="dxa"/>
            </w:tcMar>
          </w:tcPr>
          <w:p w14:paraId="2B402427" w14:textId="0D197F39"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0.708</w:t>
            </w:r>
          </w:p>
        </w:tc>
        <w:tc>
          <w:tcPr>
            <w:tcW w:w="2148" w:type="dxa"/>
            <w:tcMar>
              <w:left w:w="105" w:type="dxa"/>
              <w:right w:w="105" w:type="dxa"/>
            </w:tcMar>
          </w:tcPr>
          <w:p w14:paraId="481347F5" w14:textId="1996675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52</w:t>
            </w:r>
          </w:p>
        </w:tc>
        <w:tc>
          <w:tcPr>
            <w:tcW w:w="2104" w:type="dxa"/>
            <w:tcMar>
              <w:left w:w="105" w:type="dxa"/>
              <w:right w:w="105" w:type="dxa"/>
            </w:tcMar>
          </w:tcPr>
          <w:p w14:paraId="0E1489FC" w14:textId="21B1FFD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5.832</w:t>
            </w:r>
          </w:p>
        </w:tc>
      </w:tr>
      <w:tr w:rsidR="00B5514F" w:rsidRPr="00816EBC" w14:paraId="73B5AC70" w14:textId="77777777" w:rsidTr="00582D32">
        <w:trPr>
          <w:trHeight w:val="300"/>
        </w:trPr>
        <w:tc>
          <w:tcPr>
            <w:tcW w:w="2156" w:type="dxa"/>
            <w:tcMar>
              <w:left w:w="105" w:type="dxa"/>
              <w:right w:w="105" w:type="dxa"/>
            </w:tcMar>
          </w:tcPr>
          <w:p w14:paraId="5A7500D7" w14:textId="314A60D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22</w:t>
            </w:r>
          </w:p>
        </w:tc>
        <w:tc>
          <w:tcPr>
            <w:tcW w:w="2097" w:type="dxa"/>
            <w:tcMar>
              <w:left w:w="105" w:type="dxa"/>
              <w:right w:w="105" w:type="dxa"/>
            </w:tcMar>
          </w:tcPr>
          <w:p w14:paraId="25BBDC5D" w14:textId="02AEA69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0.779</w:t>
            </w:r>
          </w:p>
        </w:tc>
        <w:tc>
          <w:tcPr>
            <w:tcW w:w="2148" w:type="dxa"/>
            <w:tcMar>
              <w:left w:w="105" w:type="dxa"/>
              <w:right w:w="105" w:type="dxa"/>
            </w:tcMar>
          </w:tcPr>
          <w:p w14:paraId="42520DE6" w14:textId="6186257F"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53</w:t>
            </w:r>
          </w:p>
        </w:tc>
        <w:tc>
          <w:tcPr>
            <w:tcW w:w="2104" w:type="dxa"/>
            <w:tcMar>
              <w:left w:w="105" w:type="dxa"/>
              <w:right w:w="105" w:type="dxa"/>
            </w:tcMar>
          </w:tcPr>
          <w:p w14:paraId="26F657C3" w14:textId="15C36E0D"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6.209</w:t>
            </w:r>
          </w:p>
        </w:tc>
      </w:tr>
      <w:tr w:rsidR="00B5514F" w:rsidRPr="00816EBC" w14:paraId="2C11B073" w14:textId="77777777" w:rsidTr="00582D32">
        <w:trPr>
          <w:trHeight w:val="300"/>
        </w:trPr>
        <w:tc>
          <w:tcPr>
            <w:tcW w:w="2156" w:type="dxa"/>
            <w:tcMar>
              <w:left w:w="105" w:type="dxa"/>
              <w:right w:w="105" w:type="dxa"/>
            </w:tcMar>
          </w:tcPr>
          <w:p w14:paraId="167BF432" w14:textId="05EC57F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23</w:t>
            </w:r>
          </w:p>
        </w:tc>
        <w:tc>
          <w:tcPr>
            <w:tcW w:w="2097" w:type="dxa"/>
            <w:tcMar>
              <w:left w:w="105" w:type="dxa"/>
              <w:right w:w="105" w:type="dxa"/>
            </w:tcMar>
          </w:tcPr>
          <w:p w14:paraId="0453CF5F" w14:textId="673B1430"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0.855</w:t>
            </w:r>
          </w:p>
        </w:tc>
        <w:tc>
          <w:tcPr>
            <w:tcW w:w="2148" w:type="dxa"/>
            <w:tcMar>
              <w:left w:w="105" w:type="dxa"/>
              <w:right w:w="105" w:type="dxa"/>
            </w:tcMar>
          </w:tcPr>
          <w:p w14:paraId="778F4F66" w14:textId="40D97A1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54</w:t>
            </w:r>
          </w:p>
        </w:tc>
        <w:tc>
          <w:tcPr>
            <w:tcW w:w="2104" w:type="dxa"/>
            <w:tcMar>
              <w:left w:w="105" w:type="dxa"/>
              <w:right w:w="105" w:type="dxa"/>
            </w:tcMar>
          </w:tcPr>
          <w:p w14:paraId="6BEBCFAF" w14:textId="69BC70AE"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6.628</w:t>
            </w:r>
          </w:p>
        </w:tc>
      </w:tr>
      <w:tr w:rsidR="00B5514F" w:rsidRPr="00816EBC" w14:paraId="30AD91DE" w14:textId="77777777" w:rsidTr="00582D32">
        <w:trPr>
          <w:trHeight w:val="300"/>
        </w:trPr>
        <w:tc>
          <w:tcPr>
            <w:tcW w:w="2156" w:type="dxa"/>
            <w:tcMar>
              <w:left w:w="105" w:type="dxa"/>
              <w:right w:w="105" w:type="dxa"/>
            </w:tcMar>
          </w:tcPr>
          <w:p w14:paraId="338A7E1C" w14:textId="340CA40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24</w:t>
            </w:r>
          </w:p>
        </w:tc>
        <w:tc>
          <w:tcPr>
            <w:tcW w:w="2097" w:type="dxa"/>
            <w:tcMar>
              <w:left w:w="105" w:type="dxa"/>
              <w:right w:w="105" w:type="dxa"/>
            </w:tcMar>
          </w:tcPr>
          <w:p w14:paraId="41F84590" w14:textId="01B4100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0.935</w:t>
            </w:r>
          </w:p>
        </w:tc>
        <w:tc>
          <w:tcPr>
            <w:tcW w:w="2148" w:type="dxa"/>
            <w:tcMar>
              <w:left w:w="105" w:type="dxa"/>
              <w:right w:w="105" w:type="dxa"/>
            </w:tcMar>
          </w:tcPr>
          <w:p w14:paraId="590A9E5E" w14:textId="7101335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55</w:t>
            </w:r>
          </w:p>
        </w:tc>
        <w:tc>
          <w:tcPr>
            <w:tcW w:w="2104" w:type="dxa"/>
            <w:tcMar>
              <w:left w:w="105" w:type="dxa"/>
              <w:right w:w="105" w:type="dxa"/>
            </w:tcMar>
          </w:tcPr>
          <w:p w14:paraId="0F0E82E4" w14:textId="711175B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7.100</w:t>
            </w:r>
          </w:p>
        </w:tc>
      </w:tr>
      <w:tr w:rsidR="00B5514F" w:rsidRPr="00816EBC" w14:paraId="10E45319" w14:textId="77777777" w:rsidTr="00582D32">
        <w:trPr>
          <w:trHeight w:val="300"/>
        </w:trPr>
        <w:tc>
          <w:tcPr>
            <w:tcW w:w="2156" w:type="dxa"/>
            <w:tcMar>
              <w:left w:w="105" w:type="dxa"/>
              <w:right w:w="105" w:type="dxa"/>
            </w:tcMar>
          </w:tcPr>
          <w:p w14:paraId="3F72142D" w14:textId="0714B39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25</w:t>
            </w:r>
          </w:p>
        </w:tc>
        <w:tc>
          <w:tcPr>
            <w:tcW w:w="2097" w:type="dxa"/>
            <w:tcMar>
              <w:left w:w="105" w:type="dxa"/>
              <w:right w:w="105" w:type="dxa"/>
            </w:tcMar>
          </w:tcPr>
          <w:p w14:paraId="5D3FBF2C" w14:textId="3CFC10A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1.019</w:t>
            </w:r>
          </w:p>
        </w:tc>
        <w:tc>
          <w:tcPr>
            <w:tcW w:w="2148" w:type="dxa"/>
            <w:tcMar>
              <w:left w:w="105" w:type="dxa"/>
              <w:right w:w="105" w:type="dxa"/>
            </w:tcMar>
          </w:tcPr>
          <w:p w14:paraId="636337F2" w14:textId="4675181E"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56</w:t>
            </w:r>
          </w:p>
        </w:tc>
        <w:tc>
          <w:tcPr>
            <w:tcW w:w="2104" w:type="dxa"/>
            <w:tcMar>
              <w:left w:w="105" w:type="dxa"/>
              <w:right w:w="105" w:type="dxa"/>
            </w:tcMar>
          </w:tcPr>
          <w:p w14:paraId="23F26AB0" w14:textId="5A10278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7.648</w:t>
            </w:r>
          </w:p>
        </w:tc>
      </w:tr>
      <w:tr w:rsidR="00B5514F" w:rsidRPr="00816EBC" w14:paraId="5D169FFB" w14:textId="77777777" w:rsidTr="00582D32">
        <w:trPr>
          <w:trHeight w:val="300"/>
        </w:trPr>
        <w:tc>
          <w:tcPr>
            <w:tcW w:w="2156" w:type="dxa"/>
            <w:tcMar>
              <w:left w:w="105" w:type="dxa"/>
              <w:right w:w="105" w:type="dxa"/>
            </w:tcMar>
          </w:tcPr>
          <w:p w14:paraId="3ABEFCFA" w14:textId="3AAA64C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26</w:t>
            </w:r>
          </w:p>
        </w:tc>
        <w:tc>
          <w:tcPr>
            <w:tcW w:w="2097" w:type="dxa"/>
            <w:tcMar>
              <w:left w:w="105" w:type="dxa"/>
              <w:right w:w="105" w:type="dxa"/>
            </w:tcMar>
          </w:tcPr>
          <w:p w14:paraId="08CF4735" w14:textId="1C245F2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1.108</w:t>
            </w:r>
          </w:p>
        </w:tc>
        <w:tc>
          <w:tcPr>
            <w:tcW w:w="2148" w:type="dxa"/>
            <w:tcMar>
              <w:left w:w="105" w:type="dxa"/>
              <w:right w:w="105" w:type="dxa"/>
            </w:tcMar>
          </w:tcPr>
          <w:p w14:paraId="22A35049" w14:textId="722919EB"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57</w:t>
            </w:r>
          </w:p>
        </w:tc>
        <w:tc>
          <w:tcPr>
            <w:tcW w:w="2104" w:type="dxa"/>
            <w:tcMar>
              <w:left w:w="105" w:type="dxa"/>
              <w:right w:w="105" w:type="dxa"/>
            </w:tcMar>
          </w:tcPr>
          <w:p w14:paraId="687C9A56" w14:textId="6A9BA9D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8.319</w:t>
            </w:r>
          </w:p>
        </w:tc>
      </w:tr>
      <w:tr w:rsidR="00B5514F" w:rsidRPr="00816EBC" w14:paraId="4E2B6B08" w14:textId="77777777" w:rsidTr="00582D32">
        <w:trPr>
          <w:trHeight w:val="300"/>
        </w:trPr>
        <w:tc>
          <w:tcPr>
            <w:tcW w:w="2156" w:type="dxa"/>
            <w:tcMar>
              <w:left w:w="105" w:type="dxa"/>
              <w:right w:w="105" w:type="dxa"/>
            </w:tcMar>
          </w:tcPr>
          <w:p w14:paraId="7E64D57F" w14:textId="29877D6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27</w:t>
            </w:r>
          </w:p>
        </w:tc>
        <w:tc>
          <w:tcPr>
            <w:tcW w:w="2097" w:type="dxa"/>
            <w:tcMar>
              <w:left w:w="105" w:type="dxa"/>
              <w:right w:w="105" w:type="dxa"/>
            </w:tcMar>
          </w:tcPr>
          <w:p w14:paraId="02D0E18D" w14:textId="3A5F861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1.200</w:t>
            </w:r>
          </w:p>
        </w:tc>
        <w:tc>
          <w:tcPr>
            <w:tcW w:w="2148" w:type="dxa"/>
            <w:tcMar>
              <w:left w:w="105" w:type="dxa"/>
              <w:right w:w="105" w:type="dxa"/>
            </w:tcMar>
          </w:tcPr>
          <w:p w14:paraId="3791299F" w14:textId="36774BB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58</w:t>
            </w:r>
          </w:p>
        </w:tc>
        <w:tc>
          <w:tcPr>
            <w:tcW w:w="2104" w:type="dxa"/>
            <w:tcMar>
              <w:left w:w="105" w:type="dxa"/>
              <w:right w:w="105" w:type="dxa"/>
            </w:tcMar>
          </w:tcPr>
          <w:p w14:paraId="6A1B79BA" w14:textId="3204B8C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9.241</w:t>
            </w:r>
          </w:p>
        </w:tc>
      </w:tr>
      <w:tr w:rsidR="00B5514F" w:rsidRPr="00816EBC" w14:paraId="1FE5201A" w14:textId="77777777" w:rsidTr="00582D32">
        <w:trPr>
          <w:trHeight w:val="300"/>
        </w:trPr>
        <w:tc>
          <w:tcPr>
            <w:tcW w:w="2156" w:type="dxa"/>
            <w:tcMar>
              <w:left w:w="105" w:type="dxa"/>
              <w:right w:w="105" w:type="dxa"/>
            </w:tcMar>
          </w:tcPr>
          <w:p w14:paraId="5A63BAB5" w14:textId="476F4FE5"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28</w:t>
            </w:r>
          </w:p>
        </w:tc>
        <w:tc>
          <w:tcPr>
            <w:tcW w:w="2097" w:type="dxa"/>
            <w:tcMar>
              <w:left w:w="105" w:type="dxa"/>
              <w:right w:w="105" w:type="dxa"/>
            </w:tcMar>
          </w:tcPr>
          <w:p w14:paraId="5CF6DABE" w14:textId="2AE4ADAA"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1.298</w:t>
            </w:r>
          </w:p>
        </w:tc>
        <w:tc>
          <w:tcPr>
            <w:tcW w:w="2148" w:type="dxa"/>
            <w:tcMar>
              <w:left w:w="105" w:type="dxa"/>
              <w:right w:w="105" w:type="dxa"/>
            </w:tcMar>
          </w:tcPr>
          <w:p w14:paraId="7EBC1ED7" w14:textId="3428A42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59</w:t>
            </w:r>
          </w:p>
        </w:tc>
        <w:tc>
          <w:tcPr>
            <w:tcW w:w="2104" w:type="dxa"/>
            <w:tcMar>
              <w:left w:w="105" w:type="dxa"/>
              <w:right w:w="105" w:type="dxa"/>
            </w:tcMar>
          </w:tcPr>
          <w:p w14:paraId="27356287" w14:textId="5B392B4C"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10.483</w:t>
            </w:r>
          </w:p>
        </w:tc>
      </w:tr>
      <w:tr w:rsidR="00B5514F" w:rsidRPr="00816EBC" w14:paraId="4753442D" w14:textId="77777777" w:rsidTr="00582D32">
        <w:trPr>
          <w:trHeight w:val="300"/>
        </w:trPr>
        <w:tc>
          <w:tcPr>
            <w:tcW w:w="2156" w:type="dxa"/>
            <w:tcMar>
              <w:left w:w="105" w:type="dxa"/>
              <w:right w:w="105" w:type="dxa"/>
            </w:tcMar>
          </w:tcPr>
          <w:p w14:paraId="050116A4" w14:textId="30B85AE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29</w:t>
            </w:r>
          </w:p>
        </w:tc>
        <w:tc>
          <w:tcPr>
            <w:tcW w:w="2097" w:type="dxa"/>
            <w:tcMar>
              <w:left w:w="105" w:type="dxa"/>
              <w:right w:w="105" w:type="dxa"/>
            </w:tcMar>
          </w:tcPr>
          <w:p w14:paraId="4CE5E7B4" w14:textId="3211AA61"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1.400</w:t>
            </w:r>
          </w:p>
        </w:tc>
        <w:tc>
          <w:tcPr>
            <w:tcW w:w="2148" w:type="dxa"/>
            <w:tcMar>
              <w:left w:w="105" w:type="dxa"/>
              <w:right w:w="105" w:type="dxa"/>
            </w:tcMar>
          </w:tcPr>
          <w:p w14:paraId="7317B1C6" w14:textId="5AE064F4"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60</w:t>
            </w:r>
          </w:p>
        </w:tc>
        <w:tc>
          <w:tcPr>
            <w:tcW w:w="2104" w:type="dxa"/>
            <w:tcMar>
              <w:left w:w="105" w:type="dxa"/>
              <w:right w:w="105" w:type="dxa"/>
            </w:tcMar>
          </w:tcPr>
          <w:p w14:paraId="1F5EB958" w14:textId="5B51E777"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10.483</w:t>
            </w:r>
          </w:p>
        </w:tc>
      </w:tr>
      <w:tr w:rsidR="00B5514F" w14:paraId="372705DF" w14:textId="77777777" w:rsidTr="00582D32">
        <w:trPr>
          <w:trHeight w:val="300"/>
        </w:trPr>
        <w:tc>
          <w:tcPr>
            <w:tcW w:w="2156" w:type="dxa"/>
            <w:tcMar>
              <w:left w:w="105" w:type="dxa"/>
              <w:right w:w="105" w:type="dxa"/>
            </w:tcMar>
          </w:tcPr>
          <w:p w14:paraId="1F0C0D02" w14:textId="15DBFA58"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30</w:t>
            </w:r>
          </w:p>
        </w:tc>
        <w:tc>
          <w:tcPr>
            <w:tcW w:w="2097" w:type="dxa"/>
            <w:tcMar>
              <w:left w:w="105" w:type="dxa"/>
              <w:right w:w="105" w:type="dxa"/>
            </w:tcMar>
          </w:tcPr>
          <w:p w14:paraId="67CBACDC" w14:textId="2BDAF8B3"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1.506</w:t>
            </w:r>
          </w:p>
        </w:tc>
        <w:tc>
          <w:tcPr>
            <w:tcW w:w="2148" w:type="dxa"/>
            <w:tcMar>
              <w:left w:w="105" w:type="dxa"/>
              <w:right w:w="105" w:type="dxa"/>
            </w:tcMar>
          </w:tcPr>
          <w:p w14:paraId="5D4CB8EC" w14:textId="288B4226"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highlight w:val="yellow"/>
              </w:rPr>
            </w:pPr>
            <w:r w:rsidRPr="00991BC0">
              <w:rPr>
                <w:rFonts w:asciiTheme="minorHAnsi" w:eastAsia="Times New Roman Bold" w:hAnsiTheme="minorHAnsi" w:cstheme="minorHAnsi"/>
                <w:color w:val="000000" w:themeColor="text1"/>
                <w:sz w:val="20"/>
                <w:szCs w:val="20"/>
                <w:highlight w:val="yellow"/>
                <w:lang w:val="en-US"/>
              </w:rPr>
              <w:t>61</w:t>
            </w:r>
          </w:p>
        </w:tc>
        <w:tc>
          <w:tcPr>
            <w:tcW w:w="2104" w:type="dxa"/>
            <w:tcMar>
              <w:left w:w="105" w:type="dxa"/>
              <w:right w:w="105" w:type="dxa"/>
            </w:tcMar>
          </w:tcPr>
          <w:p w14:paraId="5AB8EED2" w14:textId="7C9B3832" w:rsidR="3737B0BC" w:rsidRPr="00991BC0" w:rsidRDefault="3737B0BC" w:rsidP="3737B0BC">
            <w:pPr>
              <w:spacing w:line="259" w:lineRule="auto"/>
              <w:jc w:val="center"/>
              <w:rPr>
                <w:rFonts w:asciiTheme="minorHAnsi" w:eastAsia="Times New Roman Bold" w:hAnsiTheme="minorHAnsi" w:cstheme="minorHAnsi"/>
                <w:color w:val="000000" w:themeColor="text1"/>
                <w:sz w:val="20"/>
                <w:szCs w:val="20"/>
              </w:rPr>
            </w:pPr>
            <w:r w:rsidRPr="00991BC0">
              <w:rPr>
                <w:rFonts w:asciiTheme="minorHAnsi" w:eastAsia="Times New Roman Bold" w:hAnsiTheme="minorHAnsi" w:cstheme="minorHAnsi"/>
                <w:color w:val="000000" w:themeColor="text1"/>
                <w:sz w:val="20"/>
                <w:szCs w:val="20"/>
                <w:highlight w:val="yellow"/>
                <w:lang w:val="en-US"/>
              </w:rPr>
              <w:t>10.476</w:t>
            </w:r>
          </w:p>
        </w:tc>
      </w:tr>
    </w:tbl>
    <w:p w14:paraId="1BB4CD3A" w14:textId="3BAE230A" w:rsidR="1815F707" w:rsidRDefault="1815F707" w:rsidP="3737B0BC">
      <w:pPr>
        <w:rPr>
          <w:highlight w:val="yellow"/>
        </w:rPr>
      </w:pPr>
    </w:p>
    <w:p w14:paraId="16A966EA" w14:textId="5BFF217C" w:rsidR="002D1124" w:rsidRPr="004A1AB0" w:rsidRDefault="002D1124" w:rsidP="002D1124">
      <w:pPr>
        <w:pStyle w:val="Normalaftertitle"/>
      </w:pPr>
      <w:r w:rsidRPr="002D1124">
        <w:rPr>
          <w:b/>
          <w:i/>
          <w:iCs/>
          <w:highlight w:val="yellow"/>
          <w:lang w:eastAsia="zh-CN"/>
        </w:rPr>
        <w:t xml:space="preserve">{Editor’s Note: </w:t>
      </w:r>
      <w:r>
        <w:rPr>
          <w:i/>
          <w:iCs/>
          <w:highlight w:val="yellow"/>
        </w:rPr>
        <w:t>LNK1</w:t>
      </w:r>
      <w:r w:rsidRPr="002D1124">
        <w:rPr>
          <w:i/>
          <w:iCs/>
          <w:highlight w:val="yellow"/>
        </w:rPr>
        <w:t xml:space="preserve"> spacecraft</w:t>
      </w:r>
      <w:r>
        <w:rPr>
          <w:i/>
          <w:iCs/>
          <w:highlight w:val="yellow"/>
        </w:rPr>
        <w:t xml:space="preserve"> transmit</w:t>
      </w:r>
      <w:r w:rsidRPr="002D1124">
        <w:rPr>
          <w:i/>
          <w:iCs/>
          <w:highlight w:val="yellow"/>
        </w:rPr>
        <w:t xml:space="preserve"> antenna </w:t>
      </w:r>
      <w:r>
        <w:rPr>
          <w:i/>
          <w:iCs/>
          <w:highlight w:val="yellow"/>
        </w:rPr>
        <w:t xml:space="preserve">gain </w:t>
      </w:r>
      <w:r w:rsidRPr="002D1124">
        <w:rPr>
          <w:i/>
          <w:iCs/>
          <w:highlight w:val="yellow"/>
        </w:rPr>
        <w:t>patter</w:t>
      </w:r>
      <w:r w:rsidRPr="001D2609">
        <w:rPr>
          <w:i/>
          <w:iCs/>
          <w:highlight w:val="yellow"/>
        </w:rPr>
        <w:t xml:space="preserve">n </w:t>
      </w:r>
      <w:r>
        <w:rPr>
          <w:i/>
          <w:iCs/>
          <w:highlight w:val="yellow"/>
        </w:rPr>
        <w:t>information</w:t>
      </w:r>
      <w:r w:rsidRPr="002D1124">
        <w:rPr>
          <w:i/>
          <w:iCs/>
          <w:highlight w:val="yellow"/>
        </w:rPr>
        <w:t xml:space="preserve"> </w:t>
      </w:r>
      <w:r w:rsidR="00816EBC">
        <w:rPr>
          <w:i/>
          <w:iCs/>
          <w:highlight w:val="yellow"/>
        </w:rPr>
        <w:t>added based on discussion at April 2024 meeting</w:t>
      </w:r>
      <w:r w:rsidRPr="002D1124">
        <w:rPr>
          <w:i/>
          <w:iCs/>
          <w:highlight w:val="yellow"/>
        </w:rPr>
        <w:t>.}</w:t>
      </w:r>
    </w:p>
    <w:p w14:paraId="7BDDE9B5" w14:textId="397028A6" w:rsidR="002D1124" w:rsidRPr="004A1AB0" w:rsidRDefault="002D1124" w:rsidP="002D1124">
      <w:pPr>
        <w:pStyle w:val="TableNo"/>
        <w:tabs>
          <w:tab w:val="left" w:pos="908"/>
          <w:tab w:val="center" w:pos="4819"/>
        </w:tabs>
        <w:jc w:val="left"/>
      </w:pPr>
      <w:bookmarkStart w:id="11" w:name="_Ref133409284"/>
      <w:r>
        <w:lastRenderedPageBreak/>
        <w:tab/>
      </w:r>
      <w:r>
        <w:tab/>
      </w:r>
      <w:r>
        <w:tab/>
      </w:r>
      <w:r>
        <w:tab/>
      </w:r>
      <w:r>
        <w:tab/>
      </w:r>
      <w:r w:rsidRPr="004A1AB0">
        <w:t xml:space="preserve">Table </w:t>
      </w:r>
      <w:r w:rsidRPr="004A1AB0">
        <w:fldChar w:fldCharType="begin"/>
      </w:r>
      <w:r w:rsidRPr="004A1AB0">
        <w:instrText>SEQ Table \* ARABIC</w:instrText>
      </w:r>
      <w:r w:rsidRPr="004A1AB0">
        <w:fldChar w:fldCharType="separate"/>
      </w:r>
      <w:r w:rsidR="00582D32">
        <w:rPr>
          <w:noProof/>
        </w:rPr>
        <w:t>4</w:t>
      </w:r>
      <w:r w:rsidRPr="004A1AB0">
        <w:fldChar w:fldCharType="end"/>
      </w:r>
      <w:bookmarkEnd w:id="11"/>
    </w:p>
    <w:p w14:paraId="0B5BC8A2" w14:textId="77777777" w:rsidR="002D1124" w:rsidRPr="004A1AB0" w:rsidRDefault="002D1124" w:rsidP="002D1124">
      <w:pPr>
        <w:pStyle w:val="Tabletitle"/>
      </w:pPr>
      <w:r w:rsidRPr="004A1AB0">
        <w:t>LNK1 Normalized Power Spectral Density</w:t>
      </w:r>
    </w:p>
    <w:tbl>
      <w:tblPr>
        <w:tblStyle w:val="TableGrid"/>
        <w:tblW w:w="9639" w:type="dxa"/>
        <w:tblLook w:val="04A0" w:firstRow="1" w:lastRow="0" w:firstColumn="1" w:lastColumn="0" w:noHBand="0" w:noVBand="1"/>
      </w:tblPr>
      <w:tblGrid>
        <w:gridCol w:w="1117"/>
        <w:gridCol w:w="1295"/>
        <w:gridCol w:w="1115"/>
        <w:gridCol w:w="1294"/>
        <w:gridCol w:w="1115"/>
        <w:gridCol w:w="1294"/>
        <w:gridCol w:w="1115"/>
        <w:gridCol w:w="1294"/>
      </w:tblGrid>
      <w:tr w:rsidR="002D1124" w:rsidRPr="004A1AB0" w14:paraId="4F3AFB78" w14:textId="77777777" w:rsidTr="00155070">
        <w:trPr>
          <w:trHeight w:val="288"/>
          <w:tblHeader/>
        </w:trPr>
        <w:tc>
          <w:tcPr>
            <w:tcW w:w="1115" w:type="dxa"/>
            <w:noWrap/>
            <w:hideMark/>
          </w:tcPr>
          <w:p w14:paraId="5B2C9656" w14:textId="77777777" w:rsidR="002D1124" w:rsidRPr="004A1AB0" w:rsidRDefault="002D1124" w:rsidP="00155070">
            <w:pPr>
              <w:pStyle w:val="Tablehead"/>
              <w:rPr>
                <w:rFonts w:cs="Times New Roman"/>
              </w:rPr>
            </w:pPr>
            <w:r w:rsidRPr="004A1AB0">
              <w:t>Freq (MHz)</w:t>
            </w:r>
          </w:p>
        </w:tc>
        <w:tc>
          <w:tcPr>
            <w:tcW w:w="1293" w:type="dxa"/>
            <w:noWrap/>
            <w:hideMark/>
          </w:tcPr>
          <w:p w14:paraId="589056E1"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14" w:type="dxa"/>
            <w:noWrap/>
            <w:hideMark/>
          </w:tcPr>
          <w:p w14:paraId="3461D652" w14:textId="77777777" w:rsidR="002D1124" w:rsidRPr="004A1AB0" w:rsidRDefault="002D1124" w:rsidP="00155070">
            <w:pPr>
              <w:pStyle w:val="Tablehead"/>
              <w:rPr>
                <w:rFonts w:cs="Times New Roman"/>
              </w:rPr>
            </w:pPr>
            <w:r w:rsidRPr="004A1AB0">
              <w:t>Freq (MHz)</w:t>
            </w:r>
          </w:p>
        </w:tc>
        <w:tc>
          <w:tcPr>
            <w:tcW w:w="1293" w:type="dxa"/>
            <w:noWrap/>
            <w:hideMark/>
          </w:tcPr>
          <w:p w14:paraId="2867E6CD"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14" w:type="dxa"/>
            <w:noWrap/>
            <w:hideMark/>
          </w:tcPr>
          <w:p w14:paraId="350E063D" w14:textId="77777777" w:rsidR="002D1124" w:rsidRPr="004A1AB0" w:rsidRDefault="002D1124" w:rsidP="00155070">
            <w:pPr>
              <w:pStyle w:val="Tablehead"/>
              <w:rPr>
                <w:rFonts w:cs="Times New Roman"/>
              </w:rPr>
            </w:pPr>
            <w:r w:rsidRPr="004A1AB0">
              <w:t>Freq (MHz)</w:t>
            </w:r>
          </w:p>
        </w:tc>
        <w:tc>
          <w:tcPr>
            <w:tcW w:w="1293" w:type="dxa"/>
            <w:noWrap/>
            <w:hideMark/>
          </w:tcPr>
          <w:p w14:paraId="76121BBD"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14" w:type="dxa"/>
            <w:noWrap/>
            <w:hideMark/>
          </w:tcPr>
          <w:p w14:paraId="2FBF09BD" w14:textId="77777777" w:rsidR="002D1124" w:rsidRPr="004A1AB0" w:rsidRDefault="002D1124" w:rsidP="00155070">
            <w:pPr>
              <w:pStyle w:val="Tablehead"/>
              <w:rPr>
                <w:rFonts w:cs="Times New Roman"/>
              </w:rPr>
            </w:pPr>
            <w:r w:rsidRPr="004A1AB0">
              <w:t>Freq (MHz)</w:t>
            </w:r>
          </w:p>
        </w:tc>
        <w:tc>
          <w:tcPr>
            <w:tcW w:w="1293" w:type="dxa"/>
            <w:noWrap/>
            <w:hideMark/>
          </w:tcPr>
          <w:p w14:paraId="4EE556AD"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r>
      <w:tr w:rsidR="002D1124" w:rsidRPr="004A1AB0" w14:paraId="15ACE024" w14:textId="77777777" w:rsidTr="00155070">
        <w:trPr>
          <w:trHeight w:val="288"/>
        </w:trPr>
        <w:tc>
          <w:tcPr>
            <w:tcW w:w="1115" w:type="dxa"/>
            <w:noWrap/>
            <w:vAlign w:val="bottom"/>
            <w:hideMark/>
          </w:tcPr>
          <w:p w14:paraId="24CE1585" w14:textId="77777777" w:rsidR="002D1124" w:rsidRPr="004A1AB0" w:rsidRDefault="002D1124" w:rsidP="00155070">
            <w:pPr>
              <w:pStyle w:val="Tabletext"/>
              <w:jc w:val="center"/>
              <w:rPr>
                <w:rFonts w:cs="Times New Roman"/>
                <w:szCs w:val="20"/>
              </w:rPr>
            </w:pPr>
            <w:r w:rsidRPr="004A1AB0">
              <w:rPr>
                <w:rFonts w:ascii="Calibri" w:hAnsi="Calibri" w:cs="Calibri"/>
              </w:rPr>
              <w:t>1590.3929</w:t>
            </w:r>
          </w:p>
        </w:tc>
        <w:tc>
          <w:tcPr>
            <w:tcW w:w="1293" w:type="dxa"/>
            <w:noWrap/>
            <w:vAlign w:val="bottom"/>
            <w:hideMark/>
          </w:tcPr>
          <w:p w14:paraId="111C4A83" w14:textId="77777777" w:rsidR="002D1124" w:rsidRPr="004A1AB0" w:rsidRDefault="002D1124" w:rsidP="00155070">
            <w:pPr>
              <w:pStyle w:val="Tabletext"/>
              <w:jc w:val="center"/>
              <w:rPr>
                <w:rFonts w:cs="Times New Roman"/>
                <w:szCs w:val="20"/>
              </w:rPr>
            </w:pPr>
            <w:r w:rsidRPr="004A1AB0">
              <w:rPr>
                <w:rFonts w:ascii="Calibri" w:hAnsi="Calibri" w:cs="Calibri"/>
              </w:rPr>
              <w:t>-117.7003</w:t>
            </w:r>
          </w:p>
        </w:tc>
        <w:tc>
          <w:tcPr>
            <w:tcW w:w="1114" w:type="dxa"/>
            <w:noWrap/>
            <w:vAlign w:val="bottom"/>
            <w:hideMark/>
          </w:tcPr>
          <w:p w14:paraId="05634A1A" w14:textId="77777777" w:rsidR="002D1124" w:rsidRPr="004A1AB0" w:rsidRDefault="002D1124" w:rsidP="00155070">
            <w:pPr>
              <w:pStyle w:val="Tabletext"/>
              <w:jc w:val="center"/>
              <w:rPr>
                <w:rFonts w:cs="Times New Roman"/>
                <w:szCs w:val="20"/>
              </w:rPr>
            </w:pPr>
            <w:r w:rsidRPr="004A1AB0">
              <w:rPr>
                <w:rFonts w:ascii="Calibri" w:hAnsi="Calibri" w:cs="Calibri"/>
              </w:rPr>
              <w:t>1591.9663</w:t>
            </w:r>
          </w:p>
        </w:tc>
        <w:tc>
          <w:tcPr>
            <w:tcW w:w="1293" w:type="dxa"/>
            <w:noWrap/>
            <w:vAlign w:val="bottom"/>
            <w:hideMark/>
          </w:tcPr>
          <w:p w14:paraId="4D1E7800" w14:textId="77777777" w:rsidR="002D1124" w:rsidRPr="004A1AB0" w:rsidRDefault="002D1124" w:rsidP="00155070">
            <w:pPr>
              <w:pStyle w:val="Tabletext"/>
              <w:jc w:val="center"/>
              <w:rPr>
                <w:rFonts w:cs="Times New Roman"/>
                <w:szCs w:val="20"/>
              </w:rPr>
            </w:pPr>
            <w:r w:rsidRPr="004A1AB0">
              <w:rPr>
                <w:rFonts w:ascii="Calibri" w:hAnsi="Calibri" w:cs="Calibri"/>
              </w:rPr>
              <w:t>-91.5382</w:t>
            </w:r>
          </w:p>
        </w:tc>
        <w:tc>
          <w:tcPr>
            <w:tcW w:w="1114" w:type="dxa"/>
            <w:noWrap/>
            <w:vAlign w:val="bottom"/>
            <w:hideMark/>
          </w:tcPr>
          <w:p w14:paraId="24EE6674" w14:textId="77777777" w:rsidR="002D1124" w:rsidRPr="004A1AB0" w:rsidRDefault="002D1124" w:rsidP="00155070">
            <w:pPr>
              <w:pStyle w:val="Tabletext"/>
              <w:jc w:val="center"/>
              <w:rPr>
                <w:rFonts w:cs="Times New Roman"/>
                <w:szCs w:val="20"/>
              </w:rPr>
            </w:pPr>
            <w:r w:rsidRPr="004A1AB0">
              <w:rPr>
                <w:rFonts w:ascii="Calibri" w:hAnsi="Calibri" w:cs="Calibri"/>
              </w:rPr>
              <w:t>1593.5398</w:t>
            </w:r>
          </w:p>
        </w:tc>
        <w:tc>
          <w:tcPr>
            <w:tcW w:w="1293" w:type="dxa"/>
            <w:noWrap/>
            <w:vAlign w:val="bottom"/>
            <w:hideMark/>
          </w:tcPr>
          <w:p w14:paraId="68DD2A6F" w14:textId="77777777" w:rsidR="002D1124" w:rsidRPr="004A1AB0" w:rsidRDefault="002D1124" w:rsidP="00155070">
            <w:pPr>
              <w:pStyle w:val="Tabletext"/>
              <w:jc w:val="center"/>
              <w:rPr>
                <w:rFonts w:cs="Times New Roman"/>
                <w:szCs w:val="20"/>
              </w:rPr>
            </w:pPr>
            <w:r w:rsidRPr="004A1AB0">
              <w:rPr>
                <w:rFonts w:ascii="Calibri" w:hAnsi="Calibri" w:cs="Calibri"/>
              </w:rPr>
              <w:t>-59.9374</w:t>
            </w:r>
          </w:p>
        </w:tc>
        <w:tc>
          <w:tcPr>
            <w:tcW w:w="1114" w:type="dxa"/>
            <w:noWrap/>
            <w:vAlign w:val="bottom"/>
            <w:hideMark/>
          </w:tcPr>
          <w:p w14:paraId="07B1CA4E" w14:textId="77777777" w:rsidR="002D1124" w:rsidRPr="004A1AB0" w:rsidRDefault="002D1124" w:rsidP="00155070">
            <w:pPr>
              <w:pStyle w:val="Tabletext"/>
              <w:jc w:val="center"/>
              <w:rPr>
                <w:rFonts w:cs="Times New Roman"/>
                <w:szCs w:val="20"/>
              </w:rPr>
            </w:pPr>
            <w:r w:rsidRPr="004A1AB0">
              <w:rPr>
                <w:rFonts w:ascii="Calibri" w:hAnsi="Calibri" w:cs="Calibri"/>
              </w:rPr>
              <w:t>1595.1132</w:t>
            </w:r>
          </w:p>
        </w:tc>
        <w:tc>
          <w:tcPr>
            <w:tcW w:w="1293" w:type="dxa"/>
            <w:noWrap/>
            <w:vAlign w:val="bottom"/>
            <w:hideMark/>
          </w:tcPr>
          <w:p w14:paraId="4AAACDFB" w14:textId="77777777" w:rsidR="002D1124" w:rsidRPr="004A1AB0" w:rsidRDefault="002D1124" w:rsidP="00155070">
            <w:pPr>
              <w:pStyle w:val="Tabletext"/>
              <w:jc w:val="center"/>
              <w:rPr>
                <w:rFonts w:cs="Times New Roman"/>
                <w:szCs w:val="20"/>
              </w:rPr>
            </w:pPr>
            <w:r w:rsidRPr="004A1AB0">
              <w:rPr>
                <w:rFonts w:ascii="Calibri" w:hAnsi="Calibri" w:cs="Calibri"/>
              </w:rPr>
              <w:t>-103.5319</w:t>
            </w:r>
          </w:p>
        </w:tc>
      </w:tr>
      <w:tr w:rsidR="002D1124" w:rsidRPr="004A1AB0" w14:paraId="71686339" w14:textId="77777777" w:rsidTr="00155070">
        <w:trPr>
          <w:trHeight w:val="288"/>
        </w:trPr>
        <w:tc>
          <w:tcPr>
            <w:tcW w:w="1115" w:type="dxa"/>
            <w:noWrap/>
            <w:vAlign w:val="bottom"/>
            <w:hideMark/>
          </w:tcPr>
          <w:p w14:paraId="241F8345" w14:textId="77777777" w:rsidR="002D1124" w:rsidRPr="004A1AB0" w:rsidRDefault="002D1124" w:rsidP="00155070">
            <w:pPr>
              <w:pStyle w:val="Tabletext"/>
              <w:jc w:val="center"/>
              <w:rPr>
                <w:rFonts w:cs="Times New Roman"/>
                <w:szCs w:val="20"/>
              </w:rPr>
            </w:pPr>
            <w:r w:rsidRPr="004A1AB0">
              <w:rPr>
                <w:rFonts w:ascii="Calibri" w:hAnsi="Calibri" w:cs="Calibri"/>
              </w:rPr>
              <w:t>1590.4678</w:t>
            </w:r>
          </w:p>
        </w:tc>
        <w:tc>
          <w:tcPr>
            <w:tcW w:w="1293" w:type="dxa"/>
            <w:noWrap/>
            <w:vAlign w:val="bottom"/>
            <w:hideMark/>
          </w:tcPr>
          <w:p w14:paraId="67FBBEC3" w14:textId="77777777" w:rsidR="002D1124" w:rsidRPr="004A1AB0" w:rsidRDefault="002D1124" w:rsidP="00155070">
            <w:pPr>
              <w:pStyle w:val="Tabletext"/>
              <w:jc w:val="center"/>
              <w:rPr>
                <w:rFonts w:cs="Times New Roman"/>
                <w:szCs w:val="20"/>
              </w:rPr>
            </w:pPr>
            <w:r w:rsidRPr="004A1AB0">
              <w:rPr>
                <w:rFonts w:ascii="Calibri" w:hAnsi="Calibri" w:cs="Calibri"/>
              </w:rPr>
              <w:t>-114.7051</w:t>
            </w:r>
          </w:p>
        </w:tc>
        <w:tc>
          <w:tcPr>
            <w:tcW w:w="1114" w:type="dxa"/>
            <w:noWrap/>
            <w:vAlign w:val="bottom"/>
            <w:hideMark/>
          </w:tcPr>
          <w:p w14:paraId="3FD230BB" w14:textId="77777777" w:rsidR="002D1124" w:rsidRPr="004A1AB0" w:rsidRDefault="002D1124" w:rsidP="00155070">
            <w:pPr>
              <w:pStyle w:val="Tabletext"/>
              <w:jc w:val="center"/>
              <w:rPr>
                <w:rFonts w:cs="Times New Roman"/>
                <w:szCs w:val="20"/>
              </w:rPr>
            </w:pPr>
            <w:r w:rsidRPr="004A1AB0">
              <w:rPr>
                <w:rFonts w:ascii="Calibri" w:hAnsi="Calibri" w:cs="Calibri"/>
              </w:rPr>
              <w:t>1592.0413</w:t>
            </w:r>
          </w:p>
        </w:tc>
        <w:tc>
          <w:tcPr>
            <w:tcW w:w="1293" w:type="dxa"/>
            <w:noWrap/>
            <w:vAlign w:val="bottom"/>
            <w:hideMark/>
          </w:tcPr>
          <w:p w14:paraId="7DA4535E" w14:textId="77777777" w:rsidR="002D1124" w:rsidRPr="004A1AB0" w:rsidRDefault="002D1124" w:rsidP="00155070">
            <w:pPr>
              <w:pStyle w:val="Tabletext"/>
              <w:jc w:val="center"/>
              <w:rPr>
                <w:rFonts w:cs="Times New Roman"/>
                <w:szCs w:val="20"/>
              </w:rPr>
            </w:pPr>
            <w:r w:rsidRPr="004A1AB0">
              <w:rPr>
                <w:rFonts w:ascii="Calibri" w:hAnsi="Calibri" w:cs="Calibri"/>
              </w:rPr>
              <w:t>-90.3636</w:t>
            </w:r>
          </w:p>
        </w:tc>
        <w:tc>
          <w:tcPr>
            <w:tcW w:w="1114" w:type="dxa"/>
            <w:noWrap/>
            <w:vAlign w:val="bottom"/>
            <w:hideMark/>
          </w:tcPr>
          <w:p w14:paraId="241F2A65" w14:textId="77777777" w:rsidR="002D1124" w:rsidRPr="004A1AB0" w:rsidRDefault="002D1124" w:rsidP="00155070">
            <w:pPr>
              <w:pStyle w:val="Tabletext"/>
              <w:jc w:val="center"/>
              <w:rPr>
                <w:rFonts w:cs="Times New Roman"/>
                <w:szCs w:val="20"/>
              </w:rPr>
            </w:pPr>
            <w:r w:rsidRPr="004A1AB0">
              <w:rPr>
                <w:rFonts w:ascii="Calibri" w:hAnsi="Calibri" w:cs="Calibri"/>
              </w:rPr>
              <w:t>1593.6147</w:t>
            </w:r>
          </w:p>
        </w:tc>
        <w:tc>
          <w:tcPr>
            <w:tcW w:w="1293" w:type="dxa"/>
            <w:noWrap/>
            <w:vAlign w:val="bottom"/>
            <w:hideMark/>
          </w:tcPr>
          <w:p w14:paraId="5AAA383C" w14:textId="77777777" w:rsidR="002D1124" w:rsidRPr="004A1AB0" w:rsidRDefault="002D1124" w:rsidP="00155070">
            <w:pPr>
              <w:pStyle w:val="Tabletext"/>
              <w:jc w:val="center"/>
              <w:rPr>
                <w:rFonts w:cs="Times New Roman"/>
                <w:szCs w:val="20"/>
              </w:rPr>
            </w:pPr>
            <w:r w:rsidRPr="004A1AB0">
              <w:rPr>
                <w:rFonts w:ascii="Calibri" w:hAnsi="Calibri" w:cs="Calibri"/>
              </w:rPr>
              <w:t>-60.9801</w:t>
            </w:r>
          </w:p>
        </w:tc>
        <w:tc>
          <w:tcPr>
            <w:tcW w:w="1114" w:type="dxa"/>
            <w:noWrap/>
            <w:vAlign w:val="bottom"/>
            <w:hideMark/>
          </w:tcPr>
          <w:p w14:paraId="4F3C43F1" w14:textId="77777777" w:rsidR="002D1124" w:rsidRPr="004A1AB0" w:rsidRDefault="002D1124" w:rsidP="00155070">
            <w:pPr>
              <w:pStyle w:val="Tabletext"/>
              <w:jc w:val="center"/>
              <w:rPr>
                <w:rFonts w:cs="Times New Roman"/>
                <w:szCs w:val="20"/>
              </w:rPr>
            </w:pPr>
            <w:r w:rsidRPr="004A1AB0">
              <w:rPr>
                <w:rFonts w:ascii="Calibri" w:hAnsi="Calibri" w:cs="Calibri"/>
              </w:rPr>
              <w:t>1595.1882</w:t>
            </w:r>
          </w:p>
        </w:tc>
        <w:tc>
          <w:tcPr>
            <w:tcW w:w="1293" w:type="dxa"/>
            <w:noWrap/>
            <w:vAlign w:val="bottom"/>
            <w:hideMark/>
          </w:tcPr>
          <w:p w14:paraId="56074ED7" w14:textId="77777777" w:rsidR="002D1124" w:rsidRPr="004A1AB0" w:rsidRDefault="002D1124" w:rsidP="00155070">
            <w:pPr>
              <w:pStyle w:val="Tabletext"/>
              <w:jc w:val="center"/>
              <w:rPr>
                <w:rFonts w:cs="Times New Roman"/>
                <w:szCs w:val="20"/>
              </w:rPr>
            </w:pPr>
            <w:r w:rsidRPr="004A1AB0">
              <w:rPr>
                <w:rFonts w:ascii="Calibri" w:hAnsi="Calibri" w:cs="Calibri"/>
              </w:rPr>
              <w:t>-104.3295</w:t>
            </w:r>
          </w:p>
        </w:tc>
      </w:tr>
      <w:tr w:rsidR="002D1124" w:rsidRPr="004A1AB0" w14:paraId="52AF20D0" w14:textId="77777777" w:rsidTr="00155070">
        <w:trPr>
          <w:trHeight w:val="288"/>
        </w:trPr>
        <w:tc>
          <w:tcPr>
            <w:tcW w:w="1115" w:type="dxa"/>
            <w:noWrap/>
            <w:vAlign w:val="bottom"/>
            <w:hideMark/>
          </w:tcPr>
          <w:p w14:paraId="4CB368BC" w14:textId="77777777" w:rsidR="002D1124" w:rsidRPr="004A1AB0" w:rsidRDefault="002D1124" w:rsidP="00155070">
            <w:pPr>
              <w:pStyle w:val="Tabletext"/>
              <w:jc w:val="center"/>
              <w:rPr>
                <w:rFonts w:cs="Times New Roman"/>
                <w:szCs w:val="20"/>
              </w:rPr>
            </w:pPr>
            <w:r w:rsidRPr="004A1AB0">
              <w:rPr>
                <w:rFonts w:ascii="Calibri" w:hAnsi="Calibri" w:cs="Calibri"/>
              </w:rPr>
              <w:t>1590.5427</w:t>
            </w:r>
          </w:p>
        </w:tc>
        <w:tc>
          <w:tcPr>
            <w:tcW w:w="1293" w:type="dxa"/>
            <w:noWrap/>
            <w:vAlign w:val="bottom"/>
            <w:hideMark/>
          </w:tcPr>
          <w:p w14:paraId="19C5C4D9" w14:textId="77777777" w:rsidR="002D1124" w:rsidRPr="004A1AB0" w:rsidRDefault="002D1124" w:rsidP="00155070">
            <w:pPr>
              <w:pStyle w:val="Tabletext"/>
              <w:jc w:val="center"/>
              <w:rPr>
                <w:rFonts w:cs="Times New Roman"/>
                <w:szCs w:val="20"/>
              </w:rPr>
            </w:pPr>
            <w:r w:rsidRPr="004A1AB0">
              <w:rPr>
                <w:rFonts w:ascii="Calibri" w:hAnsi="Calibri" w:cs="Calibri"/>
              </w:rPr>
              <w:t>-112.7833</w:t>
            </w:r>
          </w:p>
        </w:tc>
        <w:tc>
          <w:tcPr>
            <w:tcW w:w="1114" w:type="dxa"/>
            <w:noWrap/>
            <w:vAlign w:val="bottom"/>
            <w:hideMark/>
          </w:tcPr>
          <w:p w14:paraId="531D766C" w14:textId="77777777" w:rsidR="002D1124" w:rsidRPr="004A1AB0" w:rsidRDefault="002D1124" w:rsidP="00155070">
            <w:pPr>
              <w:pStyle w:val="Tabletext"/>
              <w:jc w:val="center"/>
              <w:rPr>
                <w:rFonts w:cs="Times New Roman"/>
                <w:szCs w:val="20"/>
              </w:rPr>
            </w:pPr>
            <w:r w:rsidRPr="004A1AB0">
              <w:rPr>
                <w:rFonts w:ascii="Calibri" w:hAnsi="Calibri" w:cs="Calibri"/>
              </w:rPr>
              <w:t>1592.1162</w:t>
            </w:r>
          </w:p>
        </w:tc>
        <w:tc>
          <w:tcPr>
            <w:tcW w:w="1293" w:type="dxa"/>
            <w:noWrap/>
            <w:vAlign w:val="bottom"/>
            <w:hideMark/>
          </w:tcPr>
          <w:p w14:paraId="2C54F2EA" w14:textId="77777777" w:rsidR="002D1124" w:rsidRPr="004A1AB0" w:rsidRDefault="002D1124" w:rsidP="00155070">
            <w:pPr>
              <w:pStyle w:val="Tabletext"/>
              <w:jc w:val="center"/>
              <w:rPr>
                <w:rFonts w:cs="Times New Roman"/>
                <w:szCs w:val="20"/>
              </w:rPr>
            </w:pPr>
            <w:r w:rsidRPr="004A1AB0">
              <w:rPr>
                <w:rFonts w:ascii="Calibri" w:hAnsi="Calibri" w:cs="Calibri"/>
              </w:rPr>
              <w:t>-89.2205</w:t>
            </w:r>
          </w:p>
        </w:tc>
        <w:tc>
          <w:tcPr>
            <w:tcW w:w="1114" w:type="dxa"/>
            <w:noWrap/>
            <w:vAlign w:val="bottom"/>
            <w:hideMark/>
          </w:tcPr>
          <w:p w14:paraId="51F7C124" w14:textId="77777777" w:rsidR="002D1124" w:rsidRPr="004A1AB0" w:rsidRDefault="002D1124" w:rsidP="00155070">
            <w:pPr>
              <w:pStyle w:val="Tabletext"/>
              <w:jc w:val="center"/>
              <w:rPr>
                <w:rFonts w:cs="Times New Roman"/>
                <w:szCs w:val="20"/>
              </w:rPr>
            </w:pPr>
            <w:r w:rsidRPr="004A1AB0">
              <w:rPr>
                <w:rFonts w:ascii="Calibri" w:hAnsi="Calibri" w:cs="Calibri"/>
              </w:rPr>
              <w:t>1593.6896</w:t>
            </w:r>
          </w:p>
        </w:tc>
        <w:tc>
          <w:tcPr>
            <w:tcW w:w="1293" w:type="dxa"/>
            <w:noWrap/>
            <w:vAlign w:val="bottom"/>
            <w:hideMark/>
          </w:tcPr>
          <w:p w14:paraId="28B95C85" w14:textId="77777777" w:rsidR="002D1124" w:rsidRPr="004A1AB0" w:rsidRDefault="002D1124" w:rsidP="00155070">
            <w:pPr>
              <w:pStyle w:val="Tabletext"/>
              <w:jc w:val="center"/>
              <w:rPr>
                <w:rFonts w:cs="Times New Roman"/>
                <w:szCs w:val="20"/>
              </w:rPr>
            </w:pPr>
            <w:r w:rsidRPr="004A1AB0">
              <w:rPr>
                <w:rFonts w:ascii="Calibri" w:hAnsi="Calibri" w:cs="Calibri"/>
              </w:rPr>
              <w:t>-61.7179</w:t>
            </w:r>
          </w:p>
        </w:tc>
        <w:tc>
          <w:tcPr>
            <w:tcW w:w="1114" w:type="dxa"/>
            <w:noWrap/>
            <w:vAlign w:val="bottom"/>
            <w:hideMark/>
          </w:tcPr>
          <w:p w14:paraId="6A1F1702" w14:textId="77777777" w:rsidR="002D1124" w:rsidRPr="004A1AB0" w:rsidRDefault="002D1124" w:rsidP="00155070">
            <w:pPr>
              <w:pStyle w:val="Tabletext"/>
              <w:jc w:val="center"/>
              <w:rPr>
                <w:rFonts w:cs="Times New Roman"/>
                <w:szCs w:val="20"/>
              </w:rPr>
            </w:pPr>
            <w:r w:rsidRPr="004A1AB0">
              <w:rPr>
                <w:rFonts w:ascii="Calibri" w:hAnsi="Calibri" w:cs="Calibri"/>
              </w:rPr>
              <w:t>1595.2631</w:t>
            </w:r>
          </w:p>
        </w:tc>
        <w:tc>
          <w:tcPr>
            <w:tcW w:w="1293" w:type="dxa"/>
            <w:noWrap/>
            <w:vAlign w:val="bottom"/>
            <w:hideMark/>
          </w:tcPr>
          <w:p w14:paraId="45C28683" w14:textId="77777777" w:rsidR="002D1124" w:rsidRPr="004A1AB0" w:rsidRDefault="002D1124" w:rsidP="00155070">
            <w:pPr>
              <w:pStyle w:val="Tabletext"/>
              <w:jc w:val="center"/>
              <w:rPr>
                <w:rFonts w:cs="Times New Roman"/>
                <w:szCs w:val="20"/>
              </w:rPr>
            </w:pPr>
            <w:r w:rsidRPr="004A1AB0">
              <w:rPr>
                <w:rFonts w:ascii="Calibri" w:hAnsi="Calibri" w:cs="Calibri"/>
              </w:rPr>
              <w:t>-105.7049</w:t>
            </w:r>
          </w:p>
        </w:tc>
      </w:tr>
      <w:tr w:rsidR="002D1124" w:rsidRPr="004A1AB0" w14:paraId="4ABEE496" w14:textId="77777777" w:rsidTr="00155070">
        <w:trPr>
          <w:trHeight w:val="288"/>
        </w:trPr>
        <w:tc>
          <w:tcPr>
            <w:tcW w:w="1115" w:type="dxa"/>
            <w:noWrap/>
            <w:vAlign w:val="bottom"/>
            <w:hideMark/>
          </w:tcPr>
          <w:p w14:paraId="238AA182" w14:textId="77777777" w:rsidR="002D1124" w:rsidRPr="004A1AB0" w:rsidRDefault="002D1124" w:rsidP="00155070">
            <w:pPr>
              <w:pStyle w:val="Tabletext"/>
              <w:jc w:val="center"/>
              <w:rPr>
                <w:rFonts w:cs="Times New Roman"/>
                <w:szCs w:val="20"/>
              </w:rPr>
            </w:pPr>
            <w:r w:rsidRPr="004A1AB0">
              <w:rPr>
                <w:rFonts w:ascii="Calibri" w:hAnsi="Calibri" w:cs="Calibri"/>
              </w:rPr>
              <w:t>1590.6176</w:t>
            </w:r>
          </w:p>
        </w:tc>
        <w:tc>
          <w:tcPr>
            <w:tcW w:w="1293" w:type="dxa"/>
            <w:noWrap/>
            <w:vAlign w:val="bottom"/>
            <w:hideMark/>
          </w:tcPr>
          <w:p w14:paraId="1862B8D1" w14:textId="77777777" w:rsidR="002D1124" w:rsidRPr="004A1AB0" w:rsidRDefault="002D1124" w:rsidP="00155070">
            <w:pPr>
              <w:pStyle w:val="Tabletext"/>
              <w:jc w:val="center"/>
              <w:rPr>
                <w:rFonts w:cs="Times New Roman"/>
                <w:szCs w:val="20"/>
              </w:rPr>
            </w:pPr>
            <w:r w:rsidRPr="004A1AB0">
              <w:rPr>
                <w:rFonts w:ascii="Calibri" w:hAnsi="Calibri" w:cs="Calibri"/>
              </w:rPr>
              <w:t>-112.4104</w:t>
            </w:r>
          </w:p>
        </w:tc>
        <w:tc>
          <w:tcPr>
            <w:tcW w:w="1114" w:type="dxa"/>
            <w:noWrap/>
            <w:vAlign w:val="bottom"/>
            <w:hideMark/>
          </w:tcPr>
          <w:p w14:paraId="1E58F36F" w14:textId="77777777" w:rsidR="002D1124" w:rsidRPr="004A1AB0" w:rsidRDefault="002D1124" w:rsidP="00155070">
            <w:pPr>
              <w:pStyle w:val="Tabletext"/>
              <w:jc w:val="center"/>
              <w:rPr>
                <w:rFonts w:cs="Times New Roman"/>
                <w:szCs w:val="20"/>
              </w:rPr>
            </w:pPr>
            <w:r w:rsidRPr="004A1AB0">
              <w:rPr>
                <w:rFonts w:ascii="Calibri" w:hAnsi="Calibri" w:cs="Calibri"/>
              </w:rPr>
              <w:t>1592.1911</w:t>
            </w:r>
          </w:p>
        </w:tc>
        <w:tc>
          <w:tcPr>
            <w:tcW w:w="1293" w:type="dxa"/>
            <w:noWrap/>
            <w:vAlign w:val="bottom"/>
            <w:hideMark/>
          </w:tcPr>
          <w:p w14:paraId="557FA411" w14:textId="77777777" w:rsidR="002D1124" w:rsidRPr="004A1AB0" w:rsidRDefault="002D1124" w:rsidP="00155070">
            <w:pPr>
              <w:pStyle w:val="Tabletext"/>
              <w:jc w:val="center"/>
              <w:rPr>
                <w:rFonts w:cs="Times New Roman"/>
                <w:szCs w:val="20"/>
              </w:rPr>
            </w:pPr>
            <w:r w:rsidRPr="004A1AB0">
              <w:rPr>
                <w:rFonts w:ascii="Calibri" w:hAnsi="Calibri" w:cs="Calibri"/>
              </w:rPr>
              <w:t>-87.4417</w:t>
            </w:r>
          </w:p>
        </w:tc>
        <w:tc>
          <w:tcPr>
            <w:tcW w:w="1114" w:type="dxa"/>
            <w:noWrap/>
            <w:vAlign w:val="bottom"/>
            <w:hideMark/>
          </w:tcPr>
          <w:p w14:paraId="1CC6099A" w14:textId="77777777" w:rsidR="002D1124" w:rsidRPr="004A1AB0" w:rsidRDefault="002D1124" w:rsidP="00155070">
            <w:pPr>
              <w:pStyle w:val="Tabletext"/>
              <w:jc w:val="center"/>
              <w:rPr>
                <w:rFonts w:cs="Times New Roman"/>
                <w:szCs w:val="20"/>
              </w:rPr>
            </w:pPr>
            <w:r w:rsidRPr="004A1AB0">
              <w:rPr>
                <w:rFonts w:ascii="Calibri" w:hAnsi="Calibri" w:cs="Calibri"/>
              </w:rPr>
              <w:t>1593.7646</w:t>
            </w:r>
          </w:p>
        </w:tc>
        <w:tc>
          <w:tcPr>
            <w:tcW w:w="1293" w:type="dxa"/>
            <w:noWrap/>
            <w:vAlign w:val="bottom"/>
            <w:hideMark/>
          </w:tcPr>
          <w:p w14:paraId="746B2239" w14:textId="77777777" w:rsidR="002D1124" w:rsidRPr="004A1AB0" w:rsidRDefault="002D1124" w:rsidP="00155070">
            <w:pPr>
              <w:pStyle w:val="Tabletext"/>
              <w:jc w:val="center"/>
              <w:rPr>
                <w:rFonts w:cs="Times New Roman"/>
                <w:szCs w:val="20"/>
              </w:rPr>
            </w:pPr>
            <w:r w:rsidRPr="004A1AB0">
              <w:rPr>
                <w:rFonts w:ascii="Calibri" w:hAnsi="Calibri" w:cs="Calibri"/>
              </w:rPr>
              <w:t>-62.8127</w:t>
            </w:r>
          </w:p>
        </w:tc>
        <w:tc>
          <w:tcPr>
            <w:tcW w:w="1114" w:type="dxa"/>
            <w:noWrap/>
            <w:vAlign w:val="bottom"/>
            <w:hideMark/>
          </w:tcPr>
          <w:p w14:paraId="4D0CD746" w14:textId="77777777" w:rsidR="002D1124" w:rsidRPr="004A1AB0" w:rsidRDefault="002D1124" w:rsidP="00155070">
            <w:pPr>
              <w:pStyle w:val="Tabletext"/>
              <w:jc w:val="center"/>
              <w:rPr>
                <w:rFonts w:cs="Times New Roman"/>
                <w:szCs w:val="20"/>
              </w:rPr>
            </w:pPr>
            <w:r w:rsidRPr="004A1AB0">
              <w:rPr>
                <w:rFonts w:ascii="Calibri" w:hAnsi="Calibri" w:cs="Calibri"/>
              </w:rPr>
              <w:t>1595.3380</w:t>
            </w:r>
          </w:p>
        </w:tc>
        <w:tc>
          <w:tcPr>
            <w:tcW w:w="1293" w:type="dxa"/>
            <w:noWrap/>
            <w:vAlign w:val="bottom"/>
            <w:hideMark/>
          </w:tcPr>
          <w:p w14:paraId="00AB67EF" w14:textId="77777777" w:rsidR="002D1124" w:rsidRPr="004A1AB0" w:rsidRDefault="002D1124" w:rsidP="00155070">
            <w:pPr>
              <w:pStyle w:val="Tabletext"/>
              <w:jc w:val="center"/>
              <w:rPr>
                <w:rFonts w:cs="Times New Roman"/>
                <w:szCs w:val="20"/>
              </w:rPr>
            </w:pPr>
            <w:r w:rsidRPr="004A1AB0">
              <w:rPr>
                <w:rFonts w:ascii="Calibri" w:hAnsi="Calibri" w:cs="Calibri"/>
              </w:rPr>
              <w:t>-106.7811</w:t>
            </w:r>
          </w:p>
        </w:tc>
      </w:tr>
      <w:tr w:rsidR="002D1124" w:rsidRPr="004A1AB0" w14:paraId="65412C34" w14:textId="77777777" w:rsidTr="00155070">
        <w:trPr>
          <w:trHeight w:val="288"/>
        </w:trPr>
        <w:tc>
          <w:tcPr>
            <w:tcW w:w="1115" w:type="dxa"/>
            <w:noWrap/>
            <w:vAlign w:val="bottom"/>
            <w:hideMark/>
          </w:tcPr>
          <w:p w14:paraId="18542124" w14:textId="77777777" w:rsidR="002D1124" w:rsidRPr="004A1AB0" w:rsidRDefault="002D1124" w:rsidP="00155070">
            <w:pPr>
              <w:pStyle w:val="Tabletext"/>
              <w:jc w:val="center"/>
              <w:rPr>
                <w:rFonts w:cs="Times New Roman"/>
                <w:szCs w:val="20"/>
              </w:rPr>
            </w:pPr>
            <w:r w:rsidRPr="004A1AB0">
              <w:rPr>
                <w:rFonts w:ascii="Calibri" w:hAnsi="Calibri" w:cs="Calibri"/>
              </w:rPr>
              <w:t>1590.6926</w:t>
            </w:r>
          </w:p>
        </w:tc>
        <w:tc>
          <w:tcPr>
            <w:tcW w:w="1293" w:type="dxa"/>
            <w:noWrap/>
            <w:vAlign w:val="bottom"/>
            <w:hideMark/>
          </w:tcPr>
          <w:p w14:paraId="6E882E6D" w14:textId="77777777" w:rsidR="002D1124" w:rsidRPr="004A1AB0" w:rsidRDefault="002D1124" w:rsidP="00155070">
            <w:pPr>
              <w:pStyle w:val="Tabletext"/>
              <w:jc w:val="center"/>
              <w:rPr>
                <w:rFonts w:cs="Times New Roman"/>
                <w:szCs w:val="20"/>
              </w:rPr>
            </w:pPr>
            <w:r w:rsidRPr="004A1AB0">
              <w:rPr>
                <w:rFonts w:ascii="Calibri" w:hAnsi="Calibri" w:cs="Calibri"/>
              </w:rPr>
              <w:t>-112.4177</w:t>
            </w:r>
          </w:p>
        </w:tc>
        <w:tc>
          <w:tcPr>
            <w:tcW w:w="1114" w:type="dxa"/>
            <w:noWrap/>
            <w:vAlign w:val="bottom"/>
            <w:hideMark/>
          </w:tcPr>
          <w:p w14:paraId="796A0F52" w14:textId="77777777" w:rsidR="002D1124" w:rsidRPr="004A1AB0" w:rsidRDefault="002D1124" w:rsidP="00155070">
            <w:pPr>
              <w:pStyle w:val="Tabletext"/>
              <w:jc w:val="center"/>
              <w:rPr>
                <w:rFonts w:cs="Times New Roman"/>
                <w:szCs w:val="20"/>
              </w:rPr>
            </w:pPr>
            <w:r w:rsidRPr="004A1AB0">
              <w:rPr>
                <w:rFonts w:ascii="Calibri" w:hAnsi="Calibri" w:cs="Calibri"/>
              </w:rPr>
              <w:t>1592.2660</w:t>
            </w:r>
          </w:p>
        </w:tc>
        <w:tc>
          <w:tcPr>
            <w:tcW w:w="1293" w:type="dxa"/>
            <w:noWrap/>
            <w:vAlign w:val="bottom"/>
            <w:hideMark/>
          </w:tcPr>
          <w:p w14:paraId="74DAA337" w14:textId="77777777" w:rsidR="002D1124" w:rsidRPr="004A1AB0" w:rsidRDefault="002D1124" w:rsidP="00155070">
            <w:pPr>
              <w:pStyle w:val="Tabletext"/>
              <w:jc w:val="center"/>
              <w:rPr>
                <w:rFonts w:cs="Times New Roman"/>
                <w:szCs w:val="20"/>
              </w:rPr>
            </w:pPr>
            <w:r w:rsidRPr="004A1AB0">
              <w:rPr>
                <w:rFonts w:ascii="Calibri" w:hAnsi="Calibri" w:cs="Calibri"/>
              </w:rPr>
              <w:t>-84.4336</w:t>
            </w:r>
          </w:p>
        </w:tc>
        <w:tc>
          <w:tcPr>
            <w:tcW w:w="1114" w:type="dxa"/>
            <w:noWrap/>
            <w:vAlign w:val="bottom"/>
            <w:hideMark/>
          </w:tcPr>
          <w:p w14:paraId="02B45A83" w14:textId="77777777" w:rsidR="002D1124" w:rsidRPr="004A1AB0" w:rsidRDefault="002D1124" w:rsidP="00155070">
            <w:pPr>
              <w:pStyle w:val="Tabletext"/>
              <w:jc w:val="center"/>
              <w:rPr>
                <w:rFonts w:cs="Times New Roman"/>
                <w:szCs w:val="20"/>
              </w:rPr>
            </w:pPr>
            <w:r w:rsidRPr="004A1AB0">
              <w:rPr>
                <w:rFonts w:ascii="Calibri" w:hAnsi="Calibri" w:cs="Calibri"/>
              </w:rPr>
              <w:t>1593.8395</w:t>
            </w:r>
          </w:p>
        </w:tc>
        <w:tc>
          <w:tcPr>
            <w:tcW w:w="1293" w:type="dxa"/>
            <w:noWrap/>
            <w:vAlign w:val="bottom"/>
            <w:hideMark/>
          </w:tcPr>
          <w:p w14:paraId="5C010BDC" w14:textId="77777777" w:rsidR="002D1124" w:rsidRPr="004A1AB0" w:rsidRDefault="002D1124" w:rsidP="00155070">
            <w:pPr>
              <w:pStyle w:val="Tabletext"/>
              <w:jc w:val="center"/>
              <w:rPr>
                <w:rFonts w:cs="Times New Roman"/>
                <w:szCs w:val="20"/>
              </w:rPr>
            </w:pPr>
            <w:r w:rsidRPr="004A1AB0">
              <w:rPr>
                <w:rFonts w:ascii="Calibri" w:hAnsi="Calibri" w:cs="Calibri"/>
              </w:rPr>
              <w:t>-64.1868</w:t>
            </w:r>
          </w:p>
        </w:tc>
        <w:tc>
          <w:tcPr>
            <w:tcW w:w="1114" w:type="dxa"/>
            <w:noWrap/>
            <w:vAlign w:val="bottom"/>
            <w:hideMark/>
          </w:tcPr>
          <w:p w14:paraId="2F30E093" w14:textId="77777777" w:rsidR="002D1124" w:rsidRPr="004A1AB0" w:rsidRDefault="002D1124" w:rsidP="00155070">
            <w:pPr>
              <w:pStyle w:val="Tabletext"/>
              <w:jc w:val="center"/>
              <w:rPr>
                <w:rFonts w:cs="Times New Roman"/>
                <w:szCs w:val="20"/>
              </w:rPr>
            </w:pPr>
            <w:r w:rsidRPr="004A1AB0">
              <w:rPr>
                <w:rFonts w:ascii="Calibri" w:hAnsi="Calibri" w:cs="Calibri"/>
              </w:rPr>
              <w:t>1595.4130</w:t>
            </w:r>
          </w:p>
        </w:tc>
        <w:tc>
          <w:tcPr>
            <w:tcW w:w="1293" w:type="dxa"/>
            <w:noWrap/>
            <w:vAlign w:val="bottom"/>
            <w:hideMark/>
          </w:tcPr>
          <w:p w14:paraId="0124363B" w14:textId="77777777" w:rsidR="002D1124" w:rsidRPr="004A1AB0" w:rsidRDefault="002D1124" w:rsidP="00155070">
            <w:pPr>
              <w:pStyle w:val="Tabletext"/>
              <w:jc w:val="center"/>
              <w:rPr>
                <w:rFonts w:cs="Times New Roman"/>
                <w:szCs w:val="20"/>
              </w:rPr>
            </w:pPr>
            <w:r w:rsidRPr="004A1AB0">
              <w:rPr>
                <w:rFonts w:ascii="Calibri" w:hAnsi="Calibri" w:cs="Calibri"/>
              </w:rPr>
              <w:t>-107.9321</w:t>
            </w:r>
          </w:p>
        </w:tc>
      </w:tr>
      <w:tr w:rsidR="002D1124" w:rsidRPr="004A1AB0" w14:paraId="79758F13" w14:textId="77777777" w:rsidTr="00155070">
        <w:trPr>
          <w:trHeight w:val="288"/>
        </w:trPr>
        <w:tc>
          <w:tcPr>
            <w:tcW w:w="1115" w:type="dxa"/>
            <w:noWrap/>
            <w:vAlign w:val="bottom"/>
            <w:hideMark/>
          </w:tcPr>
          <w:p w14:paraId="1049BEA1" w14:textId="77777777" w:rsidR="002D1124" w:rsidRPr="004A1AB0" w:rsidRDefault="002D1124" w:rsidP="00155070">
            <w:pPr>
              <w:pStyle w:val="Tabletext"/>
              <w:jc w:val="center"/>
              <w:rPr>
                <w:rFonts w:cs="Times New Roman"/>
                <w:szCs w:val="20"/>
              </w:rPr>
            </w:pPr>
            <w:r w:rsidRPr="004A1AB0">
              <w:rPr>
                <w:rFonts w:ascii="Calibri" w:hAnsi="Calibri" w:cs="Calibri"/>
              </w:rPr>
              <w:t>1590.7675</w:t>
            </w:r>
          </w:p>
        </w:tc>
        <w:tc>
          <w:tcPr>
            <w:tcW w:w="1293" w:type="dxa"/>
            <w:noWrap/>
            <w:vAlign w:val="bottom"/>
            <w:hideMark/>
          </w:tcPr>
          <w:p w14:paraId="7822EF77" w14:textId="77777777" w:rsidR="002D1124" w:rsidRPr="004A1AB0" w:rsidRDefault="002D1124" w:rsidP="00155070">
            <w:pPr>
              <w:pStyle w:val="Tabletext"/>
              <w:jc w:val="center"/>
              <w:rPr>
                <w:rFonts w:cs="Times New Roman"/>
                <w:szCs w:val="20"/>
              </w:rPr>
            </w:pPr>
            <w:r w:rsidRPr="004A1AB0">
              <w:rPr>
                <w:rFonts w:ascii="Calibri" w:hAnsi="Calibri" w:cs="Calibri"/>
              </w:rPr>
              <w:t>-113.5020</w:t>
            </w:r>
          </w:p>
        </w:tc>
        <w:tc>
          <w:tcPr>
            <w:tcW w:w="1114" w:type="dxa"/>
            <w:noWrap/>
            <w:vAlign w:val="bottom"/>
            <w:hideMark/>
          </w:tcPr>
          <w:p w14:paraId="6F49A549" w14:textId="77777777" w:rsidR="002D1124" w:rsidRPr="004A1AB0" w:rsidRDefault="002D1124" w:rsidP="00155070">
            <w:pPr>
              <w:pStyle w:val="Tabletext"/>
              <w:jc w:val="center"/>
              <w:rPr>
                <w:rFonts w:cs="Times New Roman"/>
                <w:szCs w:val="20"/>
              </w:rPr>
            </w:pPr>
            <w:r w:rsidRPr="004A1AB0">
              <w:rPr>
                <w:rFonts w:ascii="Calibri" w:hAnsi="Calibri" w:cs="Calibri"/>
              </w:rPr>
              <w:t>1592.3410</w:t>
            </w:r>
          </w:p>
        </w:tc>
        <w:tc>
          <w:tcPr>
            <w:tcW w:w="1293" w:type="dxa"/>
            <w:noWrap/>
            <w:vAlign w:val="bottom"/>
            <w:hideMark/>
          </w:tcPr>
          <w:p w14:paraId="7756C180" w14:textId="77777777" w:rsidR="002D1124" w:rsidRPr="004A1AB0" w:rsidRDefault="002D1124" w:rsidP="00155070">
            <w:pPr>
              <w:pStyle w:val="Tabletext"/>
              <w:jc w:val="center"/>
              <w:rPr>
                <w:rFonts w:cs="Times New Roman"/>
                <w:szCs w:val="20"/>
              </w:rPr>
            </w:pPr>
            <w:r w:rsidRPr="004A1AB0">
              <w:rPr>
                <w:rFonts w:ascii="Calibri" w:hAnsi="Calibri" w:cs="Calibri"/>
              </w:rPr>
              <w:t>-80.6652</w:t>
            </w:r>
          </w:p>
        </w:tc>
        <w:tc>
          <w:tcPr>
            <w:tcW w:w="1114" w:type="dxa"/>
            <w:noWrap/>
            <w:vAlign w:val="bottom"/>
            <w:hideMark/>
          </w:tcPr>
          <w:p w14:paraId="564A3F90" w14:textId="77777777" w:rsidR="002D1124" w:rsidRPr="004A1AB0" w:rsidRDefault="002D1124" w:rsidP="00155070">
            <w:pPr>
              <w:pStyle w:val="Tabletext"/>
              <w:jc w:val="center"/>
              <w:rPr>
                <w:rFonts w:cs="Times New Roman"/>
                <w:szCs w:val="20"/>
              </w:rPr>
            </w:pPr>
            <w:r w:rsidRPr="004A1AB0">
              <w:rPr>
                <w:rFonts w:ascii="Calibri" w:hAnsi="Calibri" w:cs="Calibri"/>
              </w:rPr>
              <w:t>1593.9144</w:t>
            </w:r>
          </w:p>
        </w:tc>
        <w:tc>
          <w:tcPr>
            <w:tcW w:w="1293" w:type="dxa"/>
            <w:noWrap/>
            <w:vAlign w:val="bottom"/>
            <w:hideMark/>
          </w:tcPr>
          <w:p w14:paraId="79755F16" w14:textId="77777777" w:rsidR="002D1124" w:rsidRPr="004A1AB0" w:rsidRDefault="002D1124" w:rsidP="00155070">
            <w:pPr>
              <w:pStyle w:val="Tabletext"/>
              <w:jc w:val="center"/>
              <w:rPr>
                <w:rFonts w:cs="Times New Roman"/>
                <w:szCs w:val="20"/>
              </w:rPr>
            </w:pPr>
            <w:r w:rsidRPr="004A1AB0">
              <w:rPr>
                <w:rFonts w:ascii="Calibri" w:hAnsi="Calibri" w:cs="Calibri"/>
              </w:rPr>
              <w:t>-66.0324</w:t>
            </w:r>
          </w:p>
        </w:tc>
        <w:tc>
          <w:tcPr>
            <w:tcW w:w="1114" w:type="dxa"/>
            <w:noWrap/>
            <w:vAlign w:val="bottom"/>
            <w:hideMark/>
          </w:tcPr>
          <w:p w14:paraId="26CDBEC9" w14:textId="77777777" w:rsidR="002D1124" w:rsidRPr="004A1AB0" w:rsidRDefault="002D1124" w:rsidP="00155070">
            <w:pPr>
              <w:pStyle w:val="Tabletext"/>
              <w:jc w:val="center"/>
              <w:rPr>
                <w:rFonts w:cs="Times New Roman"/>
                <w:szCs w:val="20"/>
              </w:rPr>
            </w:pPr>
            <w:r w:rsidRPr="004A1AB0">
              <w:rPr>
                <w:rFonts w:ascii="Calibri" w:hAnsi="Calibri" w:cs="Calibri"/>
              </w:rPr>
              <w:t>1595.4879</w:t>
            </w:r>
          </w:p>
        </w:tc>
        <w:tc>
          <w:tcPr>
            <w:tcW w:w="1293" w:type="dxa"/>
            <w:noWrap/>
            <w:vAlign w:val="bottom"/>
            <w:hideMark/>
          </w:tcPr>
          <w:p w14:paraId="3E1CFF29" w14:textId="77777777" w:rsidR="002D1124" w:rsidRPr="004A1AB0" w:rsidRDefault="002D1124" w:rsidP="00155070">
            <w:pPr>
              <w:pStyle w:val="Tabletext"/>
              <w:jc w:val="center"/>
              <w:rPr>
                <w:rFonts w:cs="Times New Roman"/>
                <w:szCs w:val="20"/>
              </w:rPr>
            </w:pPr>
            <w:r w:rsidRPr="004A1AB0">
              <w:rPr>
                <w:rFonts w:ascii="Calibri" w:hAnsi="Calibri" w:cs="Calibri"/>
              </w:rPr>
              <w:t>-108.9005</w:t>
            </w:r>
          </w:p>
        </w:tc>
      </w:tr>
      <w:tr w:rsidR="002D1124" w:rsidRPr="004A1AB0" w14:paraId="493621E9" w14:textId="77777777" w:rsidTr="00155070">
        <w:trPr>
          <w:trHeight w:val="288"/>
        </w:trPr>
        <w:tc>
          <w:tcPr>
            <w:tcW w:w="1115" w:type="dxa"/>
            <w:noWrap/>
            <w:vAlign w:val="bottom"/>
            <w:hideMark/>
          </w:tcPr>
          <w:p w14:paraId="2DFEBB2C" w14:textId="77777777" w:rsidR="002D1124" w:rsidRPr="004A1AB0" w:rsidRDefault="002D1124" w:rsidP="00155070">
            <w:pPr>
              <w:pStyle w:val="Tabletext"/>
              <w:jc w:val="center"/>
              <w:rPr>
                <w:rFonts w:cs="Times New Roman"/>
                <w:szCs w:val="20"/>
              </w:rPr>
            </w:pPr>
            <w:r w:rsidRPr="004A1AB0">
              <w:rPr>
                <w:rFonts w:ascii="Calibri" w:hAnsi="Calibri" w:cs="Calibri"/>
              </w:rPr>
              <w:t>1590.8424</w:t>
            </w:r>
          </w:p>
        </w:tc>
        <w:tc>
          <w:tcPr>
            <w:tcW w:w="1293" w:type="dxa"/>
            <w:noWrap/>
            <w:vAlign w:val="bottom"/>
            <w:hideMark/>
          </w:tcPr>
          <w:p w14:paraId="205F56C9" w14:textId="77777777" w:rsidR="002D1124" w:rsidRPr="004A1AB0" w:rsidRDefault="002D1124" w:rsidP="00155070">
            <w:pPr>
              <w:pStyle w:val="Tabletext"/>
              <w:jc w:val="center"/>
              <w:rPr>
                <w:rFonts w:cs="Times New Roman"/>
                <w:szCs w:val="20"/>
              </w:rPr>
            </w:pPr>
            <w:r w:rsidRPr="004A1AB0">
              <w:rPr>
                <w:rFonts w:ascii="Calibri" w:hAnsi="Calibri" w:cs="Calibri"/>
              </w:rPr>
              <w:t>-113.6658</w:t>
            </w:r>
          </w:p>
        </w:tc>
        <w:tc>
          <w:tcPr>
            <w:tcW w:w="1114" w:type="dxa"/>
            <w:noWrap/>
            <w:vAlign w:val="bottom"/>
            <w:hideMark/>
          </w:tcPr>
          <w:p w14:paraId="049121A8" w14:textId="77777777" w:rsidR="002D1124" w:rsidRPr="004A1AB0" w:rsidRDefault="002D1124" w:rsidP="00155070">
            <w:pPr>
              <w:pStyle w:val="Tabletext"/>
              <w:jc w:val="center"/>
              <w:rPr>
                <w:rFonts w:cs="Times New Roman"/>
                <w:szCs w:val="20"/>
              </w:rPr>
            </w:pPr>
            <w:r w:rsidRPr="004A1AB0">
              <w:rPr>
                <w:rFonts w:ascii="Calibri" w:hAnsi="Calibri" w:cs="Calibri"/>
              </w:rPr>
              <w:t>1592.4159</w:t>
            </w:r>
          </w:p>
        </w:tc>
        <w:tc>
          <w:tcPr>
            <w:tcW w:w="1293" w:type="dxa"/>
            <w:noWrap/>
            <w:vAlign w:val="bottom"/>
            <w:hideMark/>
          </w:tcPr>
          <w:p w14:paraId="4EC4EC31" w14:textId="77777777" w:rsidR="002D1124" w:rsidRPr="004A1AB0" w:rsidRDefault="002D1124" w:rsidP="00155070">
            <w:pPr>
              <w:pStyle w:val="Tabletext"/>
              <w:jc w:val="center"/>
              <w:rPr>
                <w:rFonts w:cs="Times New Roman"/>
                <w:szCs w:val="20"/>
              </w:rPr>
            </w:pPr>
            <w:r w:rsidRPr="004A1AB0">
              <w:rPr>
                <w:rFonts w:ascii="Calibri" w:hAnsi="Calibri" w:cs="Calibri"/>
              </w:rPr>
              <w:t>-77.1027</w:t>
            </w:r>
          </w:p>
        </w:tc>
        <w:tc>
          <w:tcPr>
            <w:tcW w:w="1114" w:type="dxa"/>
            <w:noWrap/>
            <w:vAlign w:val="bottom"/>
            <w:hideMark/>
          </w:tcPr>
          <w:p w14:paraId="73A5FC8C" w14:textId="77777777" w:rsidR="002D1124" w:rsidRPr="004A1AB0" w:rsidRDefault="002D1124" w:rsidP="00155070">
            <w:pPr>
              <w:pStyle w:val="Tabletext"/>
              <w:jc w:val="center"/>
              <w:rPr>
                <w:rFonts w:cs="Times New Roman"/>
                <w:szCs w:val="20"/>
              </w:rPr>
            </w:pPr>
            <w:r w:rsidRPr="004A1AB0">
              <w:rPr>
                <w:rFonts w:ascii="Calibri" w:hAnsi="Calibri" w:cs="Calibri"/>
              </w:rPr>
              <w:t>1593.9893</w:t>
            </w:r>
          </w:p>
        </w:tc>
        <w:tc>
          <w:tcPr>
            <w:tcW w:w="1293" w:type="dxa"/>
            <w:noWrap/>
            <w:vAlign w:val="bottom"/>
            <w:hideMark/>
          </w:tcPr>
          <w:p w14:paraId="41D68484" w14:textId="77777777" w:rsidR="002D1124" w:rsidRPr="004A1AB0" w:rsidRDefault="002D1124" w:rsidP="00155070">
            <w:pPr>
              <w:pStyle w:val="Tabletext"/>
              <w:jc w:val="center"/>
              <w:rPr>
                <w:rFonts w:cs="Times New Roman"/>
                <w:szCs w:val="20"/>
              </w:rPr>
            </w:pPr>
            <w:r w:rsidRPr="004A1AB0">
              <w:rPr>
                <w:rFonts w:ascii="Calibri" w:hAnsi="Calibri" w:cs="Calibri"/>
              </w:rPr>
              <w:t>-68.1620</w:t>
            </w:r>
          </w:p>
        </w:tc>
        <w:tc>
          <w:tcPr>
            <w:tcW w:w="1114" w:type="dxa"/>
            <w:noWrap/>
            <w:vAlign w:val="bottom"/>
            <w:hideMark/>
          </w:tcPr>
          <w:p w14:paraId="5DA686F4" w14:textId="77777777" w:rsidR="002D1124" w:rsidRPr="004A1AB0" w:rsidRDefault="002D1124" w:rsidP="00155070">
            <w:pPr>
              <w:pStyle w:val="Tabletext"/>
              <w:jc w:val="center"/>
              <w:rPr>
                <w:rFonts w:cs="Times New Roman"/>
                <w:szCs w:val="20"/>
              </w:rPr>
            </w:pPr>
            <w:r w:rsidRPr="004A1AB0">
              <w:rPr>
                <w:rFonts w:ascii="Calibri" w:hAnsi="Calibri" w:cs="Calibri"/>
              </w:rPr>
              <w:t>1595.5628</w:t>
            </w:r>
          </w:p>
        </w:tc>
        <w:tc>
          <w:tcPr>
            <w:tcW w:w="1293" w:type="dxa"/>
            <w:noWrap/>
            <w:vAlign w:val="bottom"/>
            <w:hideMark/>
          </w:tcPr>
          <w:p w14:paraId="58943806" w14:textId="77777777" w:rsidR="002D1124" w:rsidRPr="004A1AB0" w:rsidRDefault="002D1124" w:rsidP="00155070">
            <w:pPr>
              <w:pStyle w:val="Tabletext"/>
              <w:jc w:val="center"/>
              <w:rPr>
                <w:rFonts w:cs="Times New Roman"/>
                <w:szCs w:val="20"/>
              </w:rPr>
            </w:pPr>
            <w:r w:rsidRPr="004A1AB0">
              <w:rPr>
                <w:rFonts w:ascii="Calibri" w:hAnsi="Calibri" w:cs="Calibri"/>
              </w:rPr>
              <w:t>-110.0811</w:t>
            </w:r>
          </w:p>
        </w:tc>
      </w:tr>
      <w:tr w:rsidR="002D1124" w:rsidRPr="004A1AB0" w14:paraId="321775DF" w14:textId="77777777" w:rsidTr="00155070">
        <w:trPr>
          <w:trHeight w:val="288"/>
        </w:trPr>
        <w:tc>
          <w:tcPr>
            <w:tcW w:w="1115" w:type="dxa"/>
            <w:noWrap/>
            <w:vAlign w:val="bottom"/>
            <w:hideMark/>
          </w:tcPr>
          <w:p w14:paraId="3CBFB86B" w14:textId="77777777" w:rsidR="002D1124" w:rsidRPr="004A1AB0" w:rsidRDefault="002D1124" w:rsidP="00155070">
            <w:pPr>
              <w:pStyle w:val="Tabletext"/>
              <w:jc w:val="center"/>
              <w:rPr>
                <w:rFonts w:cs="Times New Roman"/>
                <w:szCs w:val="20"/>
              </w:rPr>
            </w:pPr>
            <w:r w:rsidRPr="004A1AB0">
              <w:rPr>
                <w:rFonts w:ascii="Calibri" w:hAnsi="Calibri" w:cs="Calibri"/>
              </w:rPr>
              <w:t>1590.9174</w:t>
            </w:r>
          </w:p>
        </w:tc>
        <w:tc>
          <w:tcPr>
            <w:tcW w:w="1293" w:type="dxa"/>
            <w:noWrap/>
            <w:vAlign w:val="bottom"/>
            <w:hideMark/>
          </w:tcPr>
          <w:p w14:paraId="2212B35F" w14:textId="77777777" w:rsidR="002D1124" w:rsidRPr="004A1AB0" w:rsidRDefault="002D1124" w:rsidP="00155070">
            <w:pPr>
              <w:pStyle w:val="Tabletext"/>
              <w:jc w:val="center"/>
              <w:rPr>
                <w:rFonts w:cs="Times New Roman"/>
                <w:szCs w:val="20"/>
              </w:rPr>
            </w:pPr>
            <w:r w:rsidRPr="004A1AB0">
              <w:rPr>
                <w:rFonts w:ascii="Calibri" w:hAnsi="Calibri" w:cs="Calibri"/>
              </w:rPr>
              <w:t>-113.3215</w:t>
            </w:r>
          </w:p>
        </w:tc>
        <w:tc>
          <w:tcPr>
            <w:tcW w:w="1114" w:type="dxa"/>
            <w:noWrap/>
            <w:vAlign w:val="bottom"/>
            <w:hideMark/>
          </w:tcPr>
          <w:p w14:paraId="4277F677" w14:textId="77777777" w:rsidR="002D1124" w:rsidRPr="004A1AB0" w:rsidRDefault="002D1124" w:rsidP="00155070">
            <w:pPr>
              <w:pStyle w:val="Tabletext"/>
              <w:jc w:val="center"/>
              <w:rPr>
                <w:rFonts w:cs="Times New Roman"/>
                <w:szCs w:val="20"/>
              </w:rPr>
            </w:pPr>
            <w:r w:rsidRPr="004A1AB0">
              <w:rPr>
                <w:rFonts w:ascii="Calibri" w:hAnsi="Calibri" w:cs="Calibri"/>
              </w:rPr>
              <w:t>1592.4908</w:t>
            </w:r>
          </w:p>
        </w:tc>
        <w:tc>
          <w:tcPr>
            <w:tcW w:w="1293" w:type="dxa"/>
            <w:noWrap/>
            <w:vAlign w:val="bottom"/>
            <w:hideMark/>
          </w:tcPr>
          <w:p w14:paraId="0F36FA7E" w14:textId="77777777" w:rsidR="002D1124" w:rsidRPr="004A1AB0" w:rsidRDefault="002D1124" w:rsidP="00155070">
            <w:pPr>
              <w:pStyle w:val="Tabletext"/>
              <w:jc w:val="center"/>
              <w:rPr>
                <w:rFonts w:cs="Times New Roman"/>
                <w:szCs w:val="20"/>
              </w:rPr>
            </w:pPr>
            <w:r w:rsidRPr="004A1AB0">
              <w:rPr>
                <w:rFonts w:ascii="Calibri" w:hAnsi="Calibri" w:cs="Calibri"/>
              </w:rPr>
              <w:t>-73.9417</w:t>
            </w:r>
          </w:p>
        </w:tc>
        <w:tc>
          <w:tcPr>
            <w:tcW w:w="1114" w:type="dxa"/>
            <w:noWrap/>
            <w:vAlign w:val="bottom"/>
            <w:hideMark/>
          </w:tcPr>
          <w:p w14:paraId="4B345D49" w14:textId="77777777" w:rsidR="002D1124" w:rsidRPr="004A1AB0" w:rsidRDefault="002D1124" w:rsidP="00155070">
            <w:pPr>
              <w:pStyle w:val="Tabletext"/>
              <w:jc w:val="center"/>
              <w:rPr>
                <w:rFonts w:cs="Times New Roman"/>
                <w:szCs w:val="20"/>
              </w:rPr>
            </w:pPr>
            <w:r w:rsidRPr="004A1AB0">
              <w:rPr>
                <w:rFonts w:ascii="Calibri" w:hAnsi="Calibri" w:cs="Calibri"/>
              </w:rPr>
              <w:t>1594.0643</w:t>
            </w:r>
          </w:p>
        </w:tc>
        <w:tc>
          <w:tcPr>
            <w:tcW w:w="1293" w:type="dxa"/>
            <w:noWrap/>
            <w:vAlign w:val="bottom"/>
            <w:hideMark/>
          </w:tcPr>
          <w:p w14:paraId="32EB8520" w14:textId="77777777" w:rsidR="002D1124" w:rsidRPr="004A1AB0" w:rsidRDefault="002D1124" w:rsidP="00155070">
            <w:pPr>
              <w:pStyle w:val="Tabletext"/>
              <w:jc w:val="center"/>
              <w:rPr>
                <w:rFonts w:cs="Times New Roman"/>
                <w:szCs w:val="20"/>
              </w:rPr>
            </w:pPr>
            <w:r w:rsidRPr="004A1AB0">
              <w:rPr>
                <w:rFonts w:ascii="Calibri" w:hAnsi="Calibri" w:cs="Calibri"/>
              </w:rPr>
              <w:t>-70.5975</w:t>
            </w:r>
          </w:p>
        </w:tc>
        <w:tc>
          <w:tcPr>
            <w:tcW w:w="1114" w:type="dxa"/>
            <w:noWrap/>
            <w:vAlign w:val="bottom"/>
            <w:hideMark/>
          </w:tcPr>
          <w:p w14:paraId="105EDAAB" w14:textId="77777777" w:rsidR="002D1124" w:rsidRPr="004A1AB0" w:rsidRDefault="002D1124" w:rsidP="00155070">
            <w:pPr>
              <w:pStyle w:val="Tabletext"/>
              <w:jc w:val="center"/>
              <w:rPr>
                <w:rFonts w:cs="Times New Roman"/>
                <w:szCs w:val="20"/>
              </w:rPr>
            </w:pPr>
            <w:r w:rsidRPr="004A1AB0">
              <w:rPr>
                <w:rFonts w:ascii="Calibri" w:hAnsi="Calibri" w:cs="Calibri"/>
              </w:rPr>
              <w:t>1595.6377</w:t>
            </w:r>
          </w:p>
        </w:tc>
        <w:tc>
          <w:tcPr>
            <w:tcW w:w="1293" w:type="dxa"/>
            <w:noWrap/>
            <w:vAlign w:val="bottom"/>
            <w:hideMark/>
          </w:tcPr>
          <w:p w14:paraId="21F794E2" w14:textId="77777777" w:rsidR="002D1124" w:rsidRPr="004A1AB0" w:rsidRDefault="002D1124" w:rsidP="00155070">
            <w:pPr>
              <w:pStyle w:val="Tabletext"/>
              <w:jc w:val="center"/>
              <w:rPr>
                <w:rFonts w:cs="Times New Roman"/>
                <w:szCs w:val="20"/>
              </w:rPr>
            </w:pPr>
            <w:r w:rsidRPr="004A1AB0">
              <w:rPr>
                <w:rFonts w:ascii="Calibri" w:hAnsi="Calibri" w:cs="Calibri"/>
              </w:rPr>
              <w:t>-111.2274</w:t>
            </w:r>
          </w:p>
        </w:tc>
      </w:tr>
      <w:tr w:rsidR="002D1124" w:rsidRPr="004A1AB0" w14:paraId="347B0758" w14:textId="77777777" w:rsidTr="00155070">
        <w:trPr>
          <w:trHeight w:val="288"/>
        </w:trPr>
        <w:tc>
          <w:tcPr>
            <w:tcW w:w="1115" w:type="dxa"/>
            <w:noWrap/>
            <w:vAlign w:val="bottom"/>
            <w:hideMark/>
          </w:tcPr>
          <w:p w14:paraId="4911C8B3" w14:textId="77777777" w:rsidR="002D1124" w:rsidRPr="004A1AB0" w:rsidRDefault="002D1124" w:rsidP="00155070">
            <w:pPr>
              <w:pStyle w:val="Tabletext"/>
              <w:jc w:val="center"/>
              <w:rPr>
                <w:rFonts w:cs="Times New Roman"/>
                <w:szCs w:val="20"/>
              </w:rPr>
            </w:pPr>
            <w:r w:rsidRPr="004A1AB0">
              <w:rPr>
                <w:rFonts w:ascii="Calibri" w:hAnsi="Calibri" w:cs="Calibri"/>
              </w:rPr>
              <w:t>1590.9923</w:t>
            </w:r>
          </w:p>
        </w:tc>
        <w:tc>
          <w:tcPr>
            <w:tcW w:w="1293" w:type="dxa"/>
            <w:noWrap/>
            <w:vAlign w:val="bottom"/>
            <w:hideMark/>
          </w:tcPr>
          <w:p w14:paraId="4A4D48F4" w14:textId="77777777" w:rsidR="002D1124" w:rsidRPr="004A1AB0" w:rsidRDefault="002D1124" w:rsidP="00155070">
            <w:pPr>
              <w:pStyle w:val="Tabletext"/>
              <w:jc w:val="center"/>
              <w:rPr>
                <w:rFonts w:cs="Times New Roman"/>
                <w:szCs w:val="20"/>
              </w:rPr>
            </w:pPr>
            <w:r w:rsidRPr="004A1AB0">
              <w:rPr>
                <w:rFonts w:ascii="Calibri" w:hAnsi="Calibri" w:cs="Calibri"/>
              </w:rPr>
              <w:t>-111.9585</w:t>
            </w:r>
          </w:p>
        </w:tc>
        <w:tc>
          <w:tcPr>
            <w:tcW w:w="1114" w:type="dxa"/>
            <w:noWrap/>
            <w:vAlign w:val="bottom"/>
            <w:hideMark/>
          </w:tcPr>
          <w:p w14:paraId="11F48EE3" w14:textId="77777777" w:rsidR="002D1124" w:rsidRPr="004A1AB0" w:rsidRDefault="002D1124" w:rsidP="00155070">
            <w:pPr>
              <w:pStyle w:val="Tabletext"/>
              <w:jc w:val="center"/>
              <w:rPr>
                <w:rFonts w:cs="Times New Roman"/>
                <w:szCs w:val="20"/>
              </w:rPr>
            </w:pPr>
            <w:r w:rsidRPr="004A1AB0">
              <w:rPr>
                <w:rFonts w:ascii="Calibri" w:hAnsi="Calibri" w:cs="Calibri"/>
              </w:rPr>
              <w:t>1592.5657</w:t>
            </w:r>
          </w:p>
        </w:tc>
        <w:tc>
          <w:tcPr>
            <w:tcW w:w="1293" w:type="dxa"/>
            <w:noWrap/>
            <w:vAlign w:val="bottom"/>
            <w:hideMark/>
          </w:tcPr>
          <w:p w14:paraId="6E1A5090" w14:textId="77777777" w:rsidR="002D1124" w:rsidRPr="004A1AB0" w:rsidRDefault="002D1124" w:rsidP="00155070">
            <w:pPr>
              <w:pStyle w:val="Tabletext"/>
              <w:jc w:val="center"/>
              <w:rPr>
                <w:rFonts w:cs="Times New Roman"/>
                <w:szCs w:val="20"/>
              </w:rPr>
            </w:pPr>
            <w:r w:rsidRPr="004A1AB0">
              <w:rPr>
                <w:rFonts w:ascii="Calibri" w:hAnsi="Calibri" w:cs="Calibri"/>
              </w:rPr>
              <w:t>-70.9337</w:t>
            </w:r>
          </w:p>
        </w:tc>
        <w:tc>
          <w:tcPr>
            <w:tcW w:w="1114" w:type="dxa"/>
            <w:noWrap/>
            <w:vAlign w:val="bottom"/>
            <w:hideMark/>
          </w:tcPr>
          <w:p w14:paraId="029183B3" w14:textId="77777777" w:rsidR="002D1124" w:rsidRPr="004A1AB0" w:rsidRDefault="002D1124" w:rsidP="00155070">
            <w:pPr>
              <w:pStyle w:val="Tabletext"/>
              <w:jc w:val="center"/>
              <w:rPr>
                <w:rFonts w:cs="Times New Roman"/>
                <w:szCs w:val="20"/>
              </w:rPr>
            </w:pPr>
            <w:r w:rsidRPr="004A1AB0">
              <w:rPr>
                <w:rFonts w:ascii="Calibri" w:hAnsi="Calibri" w:cs="Calibri"/>
              </w:rPr>
              <w:t>1594.1392</w:t>
            </w:r>
          </w:p>
        </w:tc>
        <w:tc>
          <w:tcPr>
            <w:tcW w:w="1293" w:type="dxa"/>
            <w:noWrap/>
            <w:vAlign w:val="bottom"/>
            <w:hideMark/>
          </w:tcPr>
          <w:p w14:paraId="23762659" w14:textId="77777777" w:rsidR="002D1124" w:rsidRPr="004A1AB0" w:rsidRDefault="002D1124" w:rsidP="00155070">
            <w:pPr>
              <w:pStyle w:val="Tabletext"/>
              <w:jc w:val="center"/>
              <w:rPr>
                <w:rFonts w:cs="Times New Roman"/>
                <w:szCs w:val="20"/>
              </w:rPr>
            </w:pPr>
            <w:r w:rsidRPr="004A1AB0">
              <w:rPr>
                <w:rFonts w:ascii="Calibri" w:hAnsi="Calibri" w:cs="Calibri"/>
              </w:rPr>
              <w:t>-73.1208</w:t>
            </w:r>
          </w:p>
        </w:tc>
        <w:tc>
          <w:tcPr>
            <w:tcW w:w="1114" w:type="dxa"/>
            <w:noWrap/>
            <w:vAlign w:val="bottom"/>
            <w:hideMark/>
          </w:tcPr>
          <w:p w14:paraId="06A9E048" w14:textId="77777777" w:rsidR="002D1124" w:rsidRPr="004A1AB0" w:rsidRDefault="002D1124" w:rsidP="00155070">
            <w:pPr>
              <w:pStyle w:val="Tabletext"/>
              <w:jc w:val="center"/>
              <w:rPr>
                <w:rFonts w:cs="Times New Roman"/>
                <w:szCs w:val="20"/>
              </w:rPr>
            </w:pPr>
            <w:r w:rsidRPr="004A1AB0">
              <w:rPr>
                <w:rFonts w:ascii="Calibri" w:hAnsi="Calibri" w:cs="Calibri"/>
              </w:rPr>
              <w:t>1595.7127</w:t>
            </w:r>
          </w:p>
        </w:tc>
        <w:tc>
          <w:tcPr>
            <w:tcW w:w="1293" w:type="dxa"/>
            <w:noWrap/>
            <w:vAlign w:val="bottom"/>
            <w:hideMark/>
          </w:tcPr>
          <w:p w14:paraId="3E0DDA43" w14:textId="77777777" w:rsidR="002D1124" w:rsidRPr="004A1AB0" w:rsidRDefault="002D1124" w:rsidP="00155070">
            <w:pPr>
              <w:pStyle w:val="Tabletext"/>
              <w:jc w:val="center"/>
              <w:rPr>
                <w:rFonts w:cs="Times New Roman"/>
                <w:szCs w:val="20"/>
              </w:rPr>
            </w:pPr>
            <w:r w:rsidRPr="004A1AB0">
              <w:rPr>
                <w:rFonts w:ascii="Calibri" w:hAnsi="Calibri" w:cs="Calibri"/>
              </w:rPr>
              <w:t>-112.7991</w:t>
            </w:r>
          </w:p>
        </w:tc>
      </w:tr>
      <w:tr w:rsidR="002D1124" w:rsidRPr="004A1AB0" w14:paraId="76F21328" w14:textId="77777777" w:rsidTr="00155070">
        <w:trPr>
          <w:trHeight w:val="288"/>
        </w:trPr>
        <w:tc>
          <w:tcPr>
            <w:tcW w:w="1115" w:type="dxa"/>
            <w:noWrap/>
            <w:vAlign w:val="bottom"/>
            <w:hideMark/>
          </w:tcPr>
          <w:p w14:paraId="6ED58DFD" w14:textId="77777777" w:rsidR="002D1124" w:rsidRPr="004A1AB0" w:rsidRDefault="002D1124" w:rsidP="00155070">
            <w:pPr>
              <w:pStyle w:val="Tabletext"/>
              <w:jc w:val="center"/>
              <w:rPr>
                <w:rFonts w:cs="Times New Roman"/>
                <w:szCs w:val="20"/>
              </w:rPr>
            </w:pPr>
            <w:r w:rsidRPr="004A1AB0">
              <w:rPr>
                <w:rFonts w:ascii="Calibri" w:hAnsi="Calibri" w:cs="Calibri"/>
              </w:rPr>
              <w:t>1591.0672</w:t>
            </w:r>
          </w:p>
        </w:tc>
        <w:tc>
          <w:tcPr>
            <w:tcW w:w="1293" w:type="dxa"/>
            <w:noWrap/>
            <w:vAlign w:val="bottom"/>
            <w:hideMark/>
          </w:tcPr>
          <w:p w14:paraId="11B506A5" w14:textId="77777777" w:rsidR="002D1124" w:rsidRPr="004A1AB0" w:rsidRDefault="002D1124" w:rsidP="00155070">
            <w:pPr>
              <w:pStyle w:val="Tabletext"/>
              <w:jc w:val="center"/>
              <w:rPr>
                <w:rFonts w:cs="Times New Roman"/>
                <w:szCs w:val="20"/>
              </w:rPr>
            </w:pPr>
            <w:r w:rsidRPr="004A1AB0">
              <w:rPr>
                <w:rFonts w:ascii="Calibri" w:hAnsi="Calibri" w:cs="Calibri"/>
              </w:rPr>
              <w:t>-110.3443</w:t>
            </w:r>
          </w:p>
        </w:tc>
        <w:tc>
          <w:tcPr>
            <w:tcW w:w="1114" w:type="dxa"/>
            <w:noWrap/>
            <w:vAlign w:val="bottom"/>
            <w:hideMark/>
          </w:tcPr>
          <w:p w14:paraId="68CC926C" w14:textId="77777777" w:rsidR="002D1124" w:rsidRPr="004A1AB0" w:rsidRDefault="002D1124" w:rsidP="00155070">
            <w:pPr>
              <w:pStyle w:val="Tabletext"/>
              <w:jc w:val="center"/>
              <w:rPr>
                <w:rFonts w:cs="Times New Roman"/>
                <w:szCs w:val="20"/>
              </w:rPr>
            </w:pPr>
            <w:r w:rsidRPr="004A1AB0">
              <w:rPr>
                <w:rFonts w:ascii="Calibri" w:hAnsi="Calibri" w:cs="Calibri"/>
              </w:rPr>
              <w:t>1592.6407</w:t>
            </w:r>
          </w:p>
        </w:tc>
        <w:tc>
          <w:tcPr>
            <w:tcW w:w="1293" w:type="dxa"/>
            <w:noWrap/>
            <w:vAlign w:val="bottom"/>
            <w:hideMark/>
          </w:tcPr>
          <w:p w14:paraId="0B1A3911" w14:textId="77777777" w:rsidR="002D1124" w:rsidRPr="004A1AB0" w:rsidRDefault="002D1124" w:rsidP="00155070">
            <w:pPr>
              <w:pStyle w:val="Tabletext"/>
              <w:jc w:val="center"/>
              <w:rPr>
                <w:rFonts w:cs="Times New Roman"/>
                <w:szCs w:val="20"/>
              </w:rPr>
            </w:pPr>
            <w:r w:rsidRPr="004A1AB0">
              <w:rPr>
                <w:rFonts w:ascii="Calibri" w:hAnsi="Calibri" w:cs="Calibri"/>
              </w:rPr>
              <w:t>-68.3185</w:t>
            </w:r>
          </w:p>
        </w:tc>
        <w:tc>
          <w:tcPr>
            <w:tcW w:w="1114" w:type="dxa"/>
            <w:noWrap/>
            <w:vAlign w:val="bottom"/>
            <w:hideMark/>
          </w:tcPr>
          <w:p w14:paraId="080BF002" w14:textId="77777777" w:rsidR="002D1124" w:rsidRPr="004A1AB0" w:rsidRDefault="002D1124" w:rsidP="00155070">
            <w:pPr>
              <w:pStyle w:val="Tabletext"/>
              <w:jc w:val="center"/>
              <w:rPr>
                <w:rFonts w:cs="Times New Roman"/>
                <w:szCs w:val="20"/>
              </w:rPr>
            </w:pPr>
            <w:r w:rsidRPr="004A1AB0">
              <w:rPr>
                <w:rFonts w:ascii="Calibri" w:hAnsi="Calibri" w:cs="Calibri"/>
              </w:rPr>
              <w:t>1594.2141</w:t>
            </w:r>
          </w:p>
        </w:tc>
        <w:tc>
          <w:tcPr>
            <w:tcW w:w="1293" w:type="dxa"/>
            <w:noWrap/>
            <w:vAlign w:val="bottom"/>
            <w:hideMark/>
          </w:tcPr>
          <w:p w14:paraId="4D03445C" w14:textId="77777777" w:rsidR="002D1124" w:rsidRPr="004A1AB0" w:rsidRDefault="002D1124" w:rsidP="00155070">
            <w:pPr>
              <w:pStyle w:val="Tabletext"/>
              <w:jc w:val="center"/>
              <w:rPr>
                <w:rFonts w:cs="Times New Roman"/>
                <w:szCs w:val="20"/>
              </w:rPr>
            </w:pPr>
            <w:r w:rsidRPr="004A1AB0">
              <w:rPr>
                <w:rFonts w:ascii="Calibri" w:hAnsi="Calibri" w:cs="Calibri"/>
              </w:rPr>
              <w:t>-76.2707</w:t>
            </w:r>
          </w:p>
        </w:tc>
        <w:tc>
          <w:tcPr>
            <w:tcW w:w="1114" w:type="dxa"/>
            <w:noWrap/>
            <w:vAlign w:val="bottom"/>
            <w:hideMark/>
          </w:tcPr>
          <w:p w14:paraId="116249C7" w14:textId="77777777" w:rsidR="002D1124" w:rsidRPr="004A1AB0" w:rsidRDefault="002D1124" w:rsidP="00155070">
            <w:pPr>
              <w:pStyle w:val="Tabletext"/>
              <w:jc w:val="center"/>
              <w:rPr>
                <w:rFonts w:cs="Times New Roman"/>
                <w:szCs w:val="20"/>
              </w:rPr>
            </w:pPr>
            <w:r w:rsidRPr="004A1AB0">
              <w:rPr>
                <w:rFonts w:ascii="Calibri" w:hAnsi="Calibri" w:cs="Calibri"/>
              </w:rPr>
              <w:t>1595.7876</w:t>
            </w:r>
          </w:p>
        </w:tc>
        <w:tc>
          <w:tcPr>
            <w:tcW w:w="1293" w:type="dxa"/>
            <w:noWrap/>
            <w:vAlign w:val="bottom"/>
            <w:hideMark/>
          </w:tcPr>
          <w:p w14:paraId="02B50E4B" w14:textId="77777777" w:rsidR="002D1124" w:rsidRPr="004A1AB0" w:rsidRDefault="002D1124" w:rsidP="00155070">
            <w:pPr>
              <w:pStyle w:val="Tabletext"/>
              <w:jc w:val="center"/>
              <w:rPr>
                <w:rFonts w:cs="Times New Roman"/>
                <w:szCs w:val="20"/>
              </w:rPr>
            </w:pPr>
            <w:r w:rsidRPr="004A1AB0">
              <w:rPr>
                <w:rFonts w:ascii="Calibri" w:hAnsi="Calibri" w:cs="Calibri"/>
              </w:rPr>
              <w:t>-114.1890</w:t>
            </w:r>
          </w:p>
        </w:tc>
      </w:tr>
      <w:tr w:rsidR="002D1124" w:rsidRPr="004A1AB0" w14:paraId="0B5F183F" w14:textId="77777777" w:rsidTr="00155070">
        <w:trPr>
          <w:trHeight w:val="288"/>
        </w:trPr>
        <w:tc>
          <w:tcPr>
            <w:tcW w:w="1115" w:type="dxa"/>
            <w:noWrap/>
            <w:vAlign w:val="bottom"/>
            <w:hideMark/>
          </w:tcPr>
          <w:p w14:paraId="3FD5E36A" w14:textId="77777777" w:rsidR="002D1124" w:rsidRPr="004A1AB0" w:rsidRDefault="002D1124" w:rsidP="00155070">
            <w:pPr>
              <w:pStyle w:val="Tabletext"/>
              <w:jc w:val="center"/>
              <w:rPr>
                <w:rFonts w:cs="Times New Roman"/>
                <w:szCs w:val="20"/>
              </w:rPr>
            </w:pPr>
            <w:r w:rsidRPr="004A1AB0">
              <w:rPr>
                <w:rFonts w:ascii="Calibri" w:hAnsi="Calibri" w:cs="Calibri"/>
              </w:rPr>
              <w:t>1591.1421</w:t>
            </w:r>
          </w:p>
        </w:tc>
        <w:tc>
          <w:tcPr>
            <w:tcW w:w="1293" w:type="dxa"/>
            <w:noWrap/>
            <w:vAlign w:val="bottom"/>
            <w:hideMark/>
          </w:tcPr>
          <w:p w14:paraId="0B822A0F" w14:textId="77777777" w:rsidR="002D1124" w:rsidRPr="004A1AB0" w:rsidRDefault="002D1124" w:rsidP="00155070">
            <w:pPr>
              <w:pStyle w:val="Tabletext"/>
              <w:jc w:val="center"/>
              <w:rPr>
                <w:rFonts w:cs="Times New Roman"/>
                <w:szCs w:val="20"/>
              </w:rPr>
            </w:pPr>
            <w:r w:rsidRPr="004A1AB0">
              <w:rPr>
                <w:rFonts w:ascii="Calibri" w:hAnsi="Calibri" w:cs="Calibri"/>
              </w:rPr>
              <w:t>-109.4776</w:t>
            </w:r>
          </w:p>
        </w:tc>
        <w:tc>
          <w:tcPr>
            <w:tcW w:w="1114" w:type="dxa"/>
            <w:noWrap/>
            <w:vAlign w:val="bottom"/>
            <w:hideMark/>
          </w:tcPr>
          <w:p w14:paraId="1B943F0B" w14:textId="77777777" w:rsidR="002D1124" w:rsidRPr="004A1AB0" w:rsidRDefault="002D1124" w:rsidP="00155070">
            <w:pPr>
              <w:pStyle w:val="Tabletext"/>
              <w:jc w:val="center"/>
              <w:rPr>
                <w:rFonts w:cs="Times New Roman"/>
                <w:szCs w:val="20"/>
              </w:rPr>
            </w:pPr>
            <w:r w:rsidRPr="004A1AB0">
              <w:rPr>
                <w:rFonts w:ascii="Calibri" w:hAnsi="Calibri" w:cs="Calibri"/>
              </w:rPr>
              <w:t>1592.7156</w:t>
            </w:r>
          </w:p>
        </w:tc>
        <w:tc>
          <w:tcPr>
            <w:tcW w:w="1293" w:type="dxa"/>
            <w:noWrap/>
            <w:vAlign w:val="bottom"/>
            <w:hideMark/>
          </w:tcPr>
          <w:p w14:paraId="21434850" w14:textId="77777777" w:rsidR="002D1124" w:rsidRPr="004A1AB0" w:rsidRDefault="002D1124" w:rsidP="00155070">
            <w:pPr>
              <w:pStyle w:val="Tabletext"/>
              <w:jc w:val="center"/>
              <w:rPr>
                <w:rFonts w:cs="Times New Roman"/>
                <w:szCs w:val="20"/>
              </w:rPr>
            </w:pPr>
            <w:r w:rsidRPr="004A1AB0">
              <w:rPr>
                <w:rFonts w:ascii="Calibri" w:hAnsi="Calibri" w:cs="Calibri"/>
              </w:rPr>
              <w:t>-66.4082</w:t>
            </w:r>
          </w:p>
        </w:tc>
        <w:tc>
          <w:tcPr>
            <w:tcW w:w="1114" w:type="dxa"/>
            <w:noWrap/>
            <w:vAlign w:val="bottom"/>
            <w:hideMark/>
          </w:tcPr>
          <w:p w14:paraId="2D39EB32" w14:textId="77777777" w:rsidR="002D1124" w:rsidRPr="004A1AB0" w:rsidRDefault="002D1124" w:rsidP="00155070">
            <w:pPr>
              <w:pStyle w:val="Tabletext"/>
              <w:jc w:val="center"/>
              <w:rPr>
                <w:rFonts w:cs="Times New Roman"/>
                <w:szCs w:val="20"/>
              </w:rPr>
            </w:pPr>
            <w:r w:rsidRPr="004A1AB0">
              <w:rPr>
                <w:rFonts w:ascii="Calibri" w:hAnsi="Calibri" w:cs="Calibri"/>
              </w:rPr>
              <w:t>1594.2891</w:t>
            </w:r>
          </w:p>
        </w:tc>
        <w:tc>
          <w:tcPr>
            <w:tcW w:w="1293" w:type="dxa"/>
            <w:noWrap/>
            <w:vAlign w:val="bottom"/>
            <w:hideMark/>
          </w:tcPr>
          <w:p w14:paraId="2200B79B" w14:textId="77777777" w:rsidR="002D1124" w:rsidRPr="004A1AB0" w:rsidRDefault="002D1124" w:rsidP="00155070">
            <w:pPr>
              <w:pStyle w:val="Tabletext"/>
              <w:jc w:val="center"/>
              <w:rPr>
                <w:rFonts w:cs="Times New Roman"/>
                <w:szCs w:val="20"/>
              </w:rPr>
            </w:pPr>
            <w:r w:rsidRPr="004A1AB0">
              <w:rPr>
                <w:rFonts w:ascii="Calibri" w:hAnsi="Calibri" w:cs="Calibri"/>
              </w:rPr>
              <w:t>-79.6743</w:t>
            </w:r>
          </w:p>
        </w:tc>
        <w:tc>
          <w:tcPr>
            <w:tcW w:w="1114" w:type="dxa"/>
            <w:noWrap/>
            <w:vAlign w:val="bottom"/>
            <w:hideMark/>
          </w:tcPr>
          <w:p w14:paraId="10907201" w14:textId="77777777" w:rsidR="002D1124" w:rsidRPr="004A1AB0" w:rsidRDefault="002D1124" w:rsidP="00155070">
            <w:pPr>
              <w:pStyle w:val="Tabletext"/>
              <w:jc w:val="center"/>
              <w:rPr>
                <w:rFonts w:cs="Times New Roman"/>
                <w:szCs w:val="20"/>
              </w:rPr>
            </w:pPr>
            <w:r w:rsidRPr="004A1AB0">
              <w:rPr>
                <w:rFonts w:ascii="Calibri" w:hAnsi="Calibri" w:cs="Calibri"/>
              </w:rPr>
              <w:t>1595.8625</w:t>
            </w:r>
          </w:p>
        </w:tc>
        <w:tc>
          <w:tcPr>
            <w:tcW w:w="1293" w:type="dxa"/>
            <w:noWrap/>
            <w:vAlign w:val="bottom"/>
            <w:hideMark/>
          </w:tcPr>
          <w:p w14:paraId="107248CA" w14:textId="77777777" w:rsidR="002D1124" w:rsidRPr="004A1AB0" w:rsidRDefault="002D1124" w:rsidP="00155070">
            <w:pPr>
              <w:pStyle w:val="Tabletext"/>
              <w:jc w:val="center"/>
              <w:rPr>
                <w:rFonts w:cs="Times New Roman"/>
                <w:szCs w:val="20"/>
              </w:rPr>
            </w:pPr>
            <w:r w:rsidRPr="004A1AB0">
              <w:rPr>
                <w:rFonts w:ascii="Calibri" w:hAnsi="Calibri" w:cs="Calibri"/>
              </w:rPr>
              <w:t>-113.5472</w:t>
            </w:r>
          </w:p>
        </w:tc>
      </w:tr>
      <w:tr w:rsidR="002D1124" w:rsidRPr="004A1AB0" w14:paraId="0257F936" w14:textId="77777777" w:rsidTr="00155070">
        <w:trPr>
          <w:trHeight w:val="288"/>
        </w:trPr>
        <w:tc>
          <w:tcPr>
            <w:tcW w:w="1115" w:type="dxa"/>
            <w:noWrap/>
            <w:vAlign w:val="bottom"/>
            <w:hideMark/>
          </w:tcPr>
          <w:p w14:paraId="5A31D877" w14:textId="77777777" w:rsidR="002D1124" w:rsidRPr="004A1AB0" w:rsidRDefault="002D1124" w:rsidP="00155070">
            <w:pPr>
              <w:pStyle w:val="Tabletext"/>
              <w:jc w:val="center"/>
              <w:rPr>
                <w:rFonts w:cs="Times New Roman"/>
                <w:szCs w:val="20"/>
              </w:rPr>
            </w:pPr>
            <w:r w:rsidRPr="004A1AB0">
              <w:rPr>
                <w:rFonts w:ascii="Calibri" w:hAnsi="Calibri" w:cs="Calibri"/>
              </w:rPr>
              <w:t>1591.2171</w:t>
            </w:r>
          </w:p>
        </w:tc>
        <w:tc>
          <w:tcPr>
            <w:tcW w:w="1293" w:type="dxa"/>
            <w:noWrap/>
            <w:vAlign w:val="bottom"/>
            <w:hideMark/>
          </w:tcPr>
          <w:p w14:paraId="454A342F" w14:textId="77777777" w:rsidR="002D1124" w:rsidRPr="004A1AB0" w:rsidRDefault="002D1124" w:rsidP="00155070">
            <w:pPr>
              <w:pStyle w:val="Tabletext"/>
              <w:jc w:val="center"/>
              <w:rPr>
                <w:rFonts w:cs="Times New Roman"/>
                <w:szCs w:val="20"/>
              </w:rPr>
            </w:pPr>
            <w:r w:rsidRPr="004A1AB0">
              <w:rPr>
                <w:rFonts w:ascii="Calibri" w:hAnsi="Calibri" w:cs="Calibri"/>
              </w:rPr>
              <w:t>-108.2782</w:t>
            </w:r>
          </w:p>
        </w:tc>
        <w:tc>
          <w:tcPr>
            <w:tcW w:w="1114" w:type="dxa"/>
            <w:noWrap/>
            <w:vAlign w:val="bottom"/>
            <w:hideMark/>
          </w:tcPr>
          <w:p w14:paraId="4AC0B894" w14:textId="77777777" w:rsidR="002D1124" w:rsidRPr="004A1AB0" w:rsidRDefault="002D1124" w:rsidP="00155070">
            <w:pPr>
              <w:pStyle w:val="Tabletext"/>
              <w:jc w:val="center"/>
              <w:rPr>
                <w:rFonts w:cs="Times New Roman"/>
                <w:szCs w:val="20"/>
              </w:rPr>
            </w:pPr>
            <w:r w:rsidRPr="004A1AB0">
              <w:rPr>
                <w:rFonts w:ascii="Calibri" w:hAnsi="Calibri" w:cs="Calibri"/>
              </w:rPr>
              <w:t>1592.7905</w:t>
            </w:r>
          </w:p>
        </w:tc>
        <w:tc>
          <w:tcPr>
            <w:tcW w:w="1293" w:type="dxa"/>
            <w:noWrap/>
            <w:vAlign w:val="bottom"/>
            <w:hideMark/>
          </w:tcPr>
          <w:p w14:paraId="5E75E6DF" w14:textId="77777777" w:rsidR="002D1124" w:rsidRPr="004A1AB0" w:rsidRDefault="002D1124" w:rsidP="00155070">
            <w:pPr>
              <w:pStyle w:val="Tabletext"/>
              <w:jc w:val="center"/>
              <w:rPr>
                <w:rFonts w:cs="Times New Roman"/>
                <w:szCs w:val="20"/>
              </w:rPr>
            </w:pPr>
            <w:r w:rsidRPr="004A1AB0">
              <w:rPr>
                <w:rFonts w:ascii="Calibri" w:hAnsi="Calibri" w:cs="Calibri"/>
              </w:rPr>
              <w:t>-64.9191</w:t>
            </w:r>
          </w:p>
        </w:tc>
        <w:tc>
          <w:tcPr>
            <w:tcW w:w="1114" w:type="dxa"/>
            <w:noWrap/>
            <w:vAlign w:val="bottom"/>
            <w:hideMark/>
          </w:tcPr>
          <w:p w14:paraId="6C26E26F" w14:textId="77777777" w:rsidR="002D1124" w:rsidRPr="004A1AB0" w:rsidRDefault="002D1124" w:rsidP="00155070">
            <w:pPr>
              <w:pStyle w:val="Tabletext"/>
              <w:jc w:val="center"/>
              <w:rPr>
                <w:rFonts w:cs="Times New Roman"/>
                <w:szCs w:val="20"/>
              </w:rPr>
            </w:pPr>
            <w:r w:rsidRPr="004A1AB0">
              <w:rPr>
                <w:rFonts w:ascii="Calibri" w:hAnsi="Calibri" w:cs="Calibri"/>
              </w:rPr>
              <w:t>1594.3640</w:t>
            </w:r>
          </w:p>
        </w:tc>
        <w:tc>
          <w:tcPr>
            <w:tcW w:w="1293" w:type="dxa"/>
            <w:noWrap/>
            <w:vAlign w:val="bottom"/>
            <w:hideMark/>
          </w:tcPr>
          <w:p w14:paraId="2AC9ABF8" w14:textId="77777777" w:rsidR="002D1124" w:rsidRPr="004A1AB0" w:rsidRDefault="002D1124" w:rsidP="00155070">
            <w:pPr>
              <w:pStyle w:val="Tabletext"/>
              <w:jc w:val="center"/>
              <w:rPr>
                <w:rFonts w:cs="Times New Roman"/>
                <w:szCs w:val="20"/>
              </w:rPr>
            </w:pPr>
            <w:r w:rsidRPr="004A1AB0">
              <w:rPr>
                <w:rFonts w:ascii="Calibri" w:hAnsi="Calibri" w:cs="Calibri"/>
              </w:rPr>
              <w:t>-83.6724</w:t>
            </w:r>
          </w:p>
        </w:tc>
        <w:tc>
          <w:tcPr>
            <w:tcW w:w="1114" w:type="dxa"/>
            <w:noWrap/>
            <w:vAlign w:val="bottom"/>
            <w:hideMark/>
          </w:tcPr>
          <w:p w14:paraId="15D71573" w14:textId="77777777" w:rsidR="002D1124" w:rsidRPr="004A1AB0" w:rsidRDefault="002D1124" w:rsidP="00155070">
            <w:pPr>
              <w:pStyle w:val="Tabletext"/>
              <w:jc w:val="center"/>
              <w:rPr>
                <w:rFonts w:cs="Times New Roman"/>
                <w:szCs w:val="20"/>
              </w:rPr>
            </w:pPr>
            <w:r w:rsidRPr="004A1AB0">
              <w:rPr>
                <w:rFonts w:ascii="Calibri" w:hAnsi="Calibri" w:cs="Calibri"/>
              </w:rPr>
              <w:t>1595.9374</w:t>
            </w:r>
          </w:p>
        </w:tc>
        <w:tc>
          <w:tcPr>
            <w:tcW w:w="1293" w:type="dxa"/>
            <w:noWrap/>
            <w:vAlign w:val="bottom"/>
            <w:hideMark/>
          </w:tcPr>
          <w:p w14:paraId="775E93C6" w14:textId="77777777" w:rsidR="002D1124" w:rsidRPr="004A1AB0" w:rsidRDefault="002D1124" w:rsidP="00155070">
            <w:pPr>
              <w:pStyle w:val="Tabletext"/>
              <w:jc w:val="center"/>
              <w:rPr>
                <w:rFonts w:cs="Times New Roman"/>
                <w:szCs w:val="20"/>
              </w:rPr>
            </w:pPr>
            <w:r w:rsidRPr="004A1AB0">
              <w:rPr>
                <w:rFonts w:ascii="Calibri" w:hAnsi="Calibri" w:cs="Calibri"/>
              </w:rPr>
              <w:t>-112.6781</w:t>
            </w:r>
          </w:p>
        </w:tc>
      </w:tr>
      <w:tr w:rsidR="002D1124" w:rsidRPr="004A1AB0" w14:paraId="3A25D067" w14:textId="77777777" w:rsidTr="00155070">
        <w:trPr>
          <w:trHeight w:val="288"/>
        </w:trPr>
        <w:tc>
          <w:tcPr>
            <w:tcW w:w="1115" w:type="dxa"/>
            <w:noWrap/>
            <w:vAlign w:val="bottom"/>
            <w:hideMark/>
          </w:tcPr>
          <w:p w14:paraId="04003DD9" w14:textId="77777777" w:rsidR="002D1124" w:rsidRPr="004A1AB0" w:rsidRDefault="002D1124" w:rsidP="00155070">
            <w:pPr>
              <w:pStyle w:val="Tabletext"/>
              <w:jc w:val="center"/>
              <w:rPr>
                <w:rFonts w:cs="Times New Roman"/>
                <w:szCs w:val="20"/>
              </w:rPr>
            </w:pPr>
            <w:r w:rsidRPr="004A1AB0">
              <w:rPr>
                <w:rFonts w:ascii="Calibri" w:hAnsi="Calibri" w:cs="Calibri"/>
              </w:rPr>
              <w:t>1591.2920</w:t>
            </w:r>
          </w:p>
        </w:tc>
        <w:tc>
          <w:tcPr>
            <w:tcW w:w="1293" w:type="dxa"/>
            <w:noWrap/>
            <w:vAlign w:val="bottom"/>
            <w:hideMark/>
          </w:tcPr>
          <w:p w14:paraId="18516E47" w14:textId="77777777" w:rsidR="002D1124" w:rsidRPr="004A1AB0" w:rsidRDefault="002D1124" w:rsidP="00155070">
            <w:pPr>
              <w:pStyle w:val="Tabletext"/>
              <w:jc w:val="center"/>
              <w:rPr>
                <w:rFonts w:cs="Times New Roman"/>
                <w:szCs w:val="20"/>
              </w:rPr>
            </w:pPr>
            <w:r w:rsidRPr="004A1AB0">
              <w:rPr>
                <w:rFonts w:ascii="Calibri" w:hAnsi="Calibri" w:cs="Calibri"/>
              </w:rPr>
              <w:t>-107.0851</w:t>
            </w:r>
          </w:p>
        </w:tc>
        <w:tc>
          <w:tcPr>
            <w:tcW w:w="1114" w:type="dxa"/>
            <w:noWrap/>
            <w:vAlign w:val="bottom"/>
            <w:hideMark/>
          </w:tcPr>
          <w:p w14:paraId="070045FF" w14:textId="77777777" w:rsidR="002D1124" w:rsidRPr="004A1AB0" w:rsidRDefault="002D1124" w:rsidP="00155070">
            <w:pPr>
              <w:pStyle w:val="Tabletext"/>
              <w:jc w:val="center"/>
              <w:rPr>
                <w:rFonts w:cs="Times New Roman"/>
                <w:szCs w:val="20"/>
              </w:rPr>
            </w:pPr>
            <w:r w:rsidRPr="004A1AB0">
              <w:rPr>
                <w:rFonts w:ascii="Calibri" w:hAnsi="Calibri" w:cs="Calibri"/>
              </w:rPr>
              <w:t>1592.8654</w:t>
            </w:r>
          </w:p>
        </w:tc>
        <w:tc>
          <w:tcPr>
            <w:tcW w:w="1293" w:type="dxa"/>
            <w:noWrap/>
            <w:vAlign w:val="bottom"/>
            <w:hideMark/>
          </w:tcPr>
          <w:p w14:paraId="3089F24F" w14:textId="77777777" w:rsidR="002D1124" w:rsidRPr="004A1AB0" w:rsidRDefault="002D1124" w:rsidP="00155070">
            <w:pPr>
              <w:pStyle w:val="Tabletext"/>
              <w:jc w:val="center"/>
              <w:rPr>
                <w:rFonts w:cs="Times New Roman"/>
                <w:szCs w:val="20"/>
              </w:rPr>
            </w:pPr>
            <w:r w:rsidRPr="004A1AB0">
              <w:rPr>
                <w:rFonts w:ascii="Calibri" w:hAnsi="Calibri" w:cs="Calibri"/>
              </w:rPr>
              <w:t>-63.2745</w:t>
            </w:r>
          </w:p>
        </w:tc>
        <w:tc>
          <w:tcPr>
            <w:tcW w:w="1114" w:type="dxa"/>
            <w:noWrap/>
            <w:vAlign w:val="bottom"/>
            <w:hideMark/>
          </w:tcPr>
          <w:p w14:paraId="37219867" w14:textId="77777777" w:rsidR="002D1124" w:rsidRPr="004A1AB0" w:rsidRDefault="002D1124" w:rsidP="00155070">
            <w:pPr>
              <w:pStyle w:val="Tabletext"/>
              <w:jc w:val="center"/>
              <w:rPr>
                <w:rFonts w:cs="Times New Roman"/>
                <w:szCs w:val="20"/>
              </w:rPr>
            </w:pPr>
            <w:r w:rsidRPr="004A1AB0">
              <w:rPr>
                <w:rFonts w:ascii="Calibri" w:hAnsi="Calibri" w:cs="Calibri"/>
              </w:rPr>
              <w:t>1594.4389</w:t>
            </w:r>
          </w:p>
        </w:tc>
        <w:tc>
          <w:tcPr>
            <w:tcW w:w="1293" w:type="dxa"/>
            <w:noWrap/>
            <w:vAlign w:val="bottom"/>
            <w:hideMark/>
          </w:tcPr>
          <w:p w14:paraId="1EE0857E" w14:textId="77777777" w:rsidR="002D1124" w:rsidRPr="004A1AB0" w:rsidRDefault="002D1124" w:rsidP="00155070">
            <w:pPr>
              <w:pStyle w:val="Tabletext"/>
              <w:jc w:val="center"/>
              <w:rPr>
                <w:rFonts w:cs="Times New Roman"/>
                <w:szCs w:val="20"/>
              </w:rPr>
            </w:pPr>
            <w:r w:rsidRPr="004A1AB0">
              <w:rPr>
                <w:rFonts w:ascii="Calibri" w:hAnsi="Calibri" w:cs="Calibri"/>
              </w:rPr>
              <w:t>-87.0262</w:t>
            </w:r>
          </w:p>
        </w:tc>
        <w:tc>
          <w:tcPr>
            <w:tcW w:w="1114" w:type="dxa"/>
            <w:noWrap/>
            <w:vAlign w:val="bottom"/>
            <w:hideMark/>
          </w:tcPr>
          <w:p w14:paraId="266DFB4E" w14:textId="77777777" w:rsidR="002D1124" w:rsidRPr="004A1AB0" w:rsidRDefault="002D1124" w:rsidP="00155070">
            <w:pPr>
              <w:pStyle w:val="Tabletext"/>
              <w:jc w:val="center"/>
              <w:rPr>
                <w:rFonts w:cs="Times New Roman"/>
                <w:szCs w:val="20"/>
              </w:rPr>
            </w:pPr>
            <w:r w:rsidRPr="004A1AB0">
              <w:rPr>
                <w:rFonts w:ascii="Calibri" w:hAnsi="Calibri" w:cs="Calibri"/>
              </w:rPr>
              <w:t>1596.0124</w:t>
            </w:r>
          </w:p>
        </w:tc>
        <w:tc>
          <w:tcPr>
            <w:tcW w:w="1293" w:type="dxa"/>
            <w:noWrap/>
            <w:vAlign w:val="bottom"/>
            <w:hideMark/>
          </w:tcPr>
          <w:p w14:paraId="644EB294" w14:textId="77777777" w:rsidR="002D1124" w:rsidRPr="004A1AB0" w:rsidRDefault="002D1124" w:rsidP="00155070">
            <w:pPr>
              <w:pStyle w:val="Tabletext"/>
              <w:jc w:val="center"/>
              <w:rPr>
                <w:rFonts w:cs="Times New Roman"/>
                <w:szCs w:val="20"/>
              </w:rPr>
            </w:pPr>
            <w:r w:rsidRPr="004A1AB0">
              <w:rPr>
                <w:rFonts w:ascii="Calibri" w:hAnsi="Calibri" w:cs="Calibri"/>
              </w:rPr>
              <w:t>-112.2916</w:t>
            </w:r>
          </w:p>
        </w:tc>
      </w:tr>
      <w:tr w:rsidR="002D1124" w:rsidRPr="004A1AB0" w14:paraId="6210ACF4" w14:textId="77777777" w:rsidTr="00155070">
        <w:trPr>
          <w:trHeight w:val="288"/>
        </w:trPr>
        <w:tc>
          <w:tcPr>
            <w:tcW w:w="1115" w:type="dxa"/>
            <w:noWrap/>
            <w:vAlign w:val="bottom"/>
            <w:hideMark/>
          </w:tcPr>
          <w:p w14:paraId="57B8C3D4" w14:textId="77777777" w:rsidR="002D1124" w:rsidRPr="004A1AB0" w:rsidRDefault="002D1124" w:rsidP="00155070">
            <w:pPr>
              <w:pStyle w:val="Tabletext"/>
              <w:jc w:val="center"/>
              <w:rPr>
                <w:rFonts w:cs="Times New Roman"/>
                <w:szCs w:val="20"/>
              </w:rPr>
            </w:pPr>
            <w:r w:rsidRPr="004A1AB0">
              <w:rPr>
                <w:rFonts w:ascii="Calibri" w:hAnsi="Calibri" w:cs="Calibri"/>
              </w:rPr>
              <w:t>1591.3669</w:t>
            </w:r>
          </w:p>
        </w:tc>
        <w:tc>
          <w:tcPr>
            <w:tcW w:w="1293" w:type="dxa"/>
            <w:noWrap/>
            <w:vAlign w:val="bottom"/>
            <w:hideMark/>
          </w:tcPr>
          <w:p w14:paraId="663D6FA2" w14:textId="77777777" w:rsidR="002D1124" w:rsidRPr="004A1AB0" w:rsidRDefault="002D1124" w:rsidP="00155070">
            <w:pPr>
              <w:pStyle w:val="Tabletext"/>
              <w:jc w:val="center"/>
              <w:rPr>
                <w:rFonts w:cs="Times New Roman"/>
                <w:szCs w:val="20"/>
              </w:rPr>
            </w:pPr>
            <w:r w:rsidRPr="004A1AB0">
              <w:rPr>
                <w:rFonts w:ascii="Calibri" w:hAnsi="Calibri" w:cs="Calibri"/>
              </w:rPr>
              <w:t>-105.6100</w:t>
            </w:r>
          </w:p>
        </w:tc>
        <w:tc>
          <w:tcPr>
            <w:tcW w:w="1114" w:type="dxa"/>
            <w:noWrap/>
            <w:vAlign w:val="bottom"/>
            <w:hideMark/>
          </w:tcPr>
          <w:p w14:paraId="5DF08EF7" w14:textId="77777777" w:rsidR="002D1124" w:rsidRPr="004A1AB0" w:rsidRDefault="002D1124" w:rsidP="00155070">
            <w:pPr>
              <w:pStyle w:val="Tabletext"/>
              <w:jc w:val="center"/>
              <w:rPr>
                <w:rFonts w:cs="Times New Roman"/>
                <w:szCs w:val="20"/>
              </w:rPr>
            </w:pPr>
            <w:r w:rsidRPr="004A1AB0">
              <w:rPr>
                <w:rFonts w:ascii="Calibri" w:hAnsi="Calibri" w:cs="Calibri"/>
              </w:rPr>
              <w:t>1592.9404</w:t>
            </w:r>
          </w:p>
        </w:tc>
        <w:tc>
          <w:tcPr>
            <w:tcW w:w="1293" w:type="dxa"/>
            <w:noWrap/>
            <w:vAlign w:val="bottom"/>
            <w:hideMark/>
          </w:tcPr>
          <w:p w14:paraId="70A96FE5" w14:textId="77777777" w:rsidR="002D1124" w:rsidRPr="004A1AB0" w:rsidRDefault="002D1124" w:rsidP="00155070">
            <w:pPr>
              <w:pStyle w:val="Tabletext"/>
              <w:jc w:val="center"/>
              <w:rPr>
                <w:rFonts w:cs="Times New Roman"/>
                <w:szCs w:val="20"/>
              </w:rPr>
            </w:pPr>
            <w:r w:rsidRPr="004A1AB0">
              <w:rPr>
                <w:rFonts w:ascii="Calibri" w:hAnsi="Calibri" w:cs="Calibri"/>
              </w:rPr>
              <w:t>-61.9209</w:t>
            </w:r>
          </w:p>
        </w:tc>
        <w:tc>
          <w:tcPr>
            <w:tcW w:w="1114" w:type="dxa"/>
            <w:noWrap/>
            <w:vAlign w:val="bottom"/>
            <w:hideMark/>
          </w:tcPr>
          <w:p w14:paraId="2F36A00D" w14:textId="77777777" w:rsidR="002D1124" w:rsidRPr="004A1AB0" w:rsidRDefault="002D1124" w:rsidP="00155070">
            <w:pPr>
              <w:pStyle w:val="Tabletext"/>
              <w:jc w:val="center"/>
              <w:rPr>
                <w:rFonts w:cs="Times New Roman"/>
                <w:szCs w:val="20"/>
              </w:rPr>
            </w:pPr>
            <w:r w:rsidRPr="004A1AB0">
              <w:rPr>
                <w:rFonts w:ascii="Calibri" w:hAnsi="Calibri" w:cs="Calibri"/>
              </w:rPr>
              <w:t>1594.5138</w:t>
            </w:r>
          </w:p>
        </w:tc>
        <w:tc>
          <w:tcPr>
            <w:tcW w:w="1293" w:type="dxa"/>
            <w:noWrap/>
            <w:vAlign w:val="bottom"/>
            <w:hideMark/>
          </w:tcPr>
          <w:p w14:paraId="5DA6CFF0" w14:textId="77777777" w:rsidR="002D1124" w:rsidRPr="004A1AB0" w:rsidRDefault="002D1124" w:rsidP="00155070">
            <w:pPr>
              <w:pStyle w:val="Tabletext"/>
              <w:jc w:val="center"/>
              <w:rPr>
                <w:rFonts w:cs="Times New Roman"/>
                <w:szCs w:val="20"/>
              </w:rPr>
            </w:pPr>
            <w:r w:rsidRPr="004A1AB0">
              <w:rPr>
                <w:rFonts w:ascii="Calibri" w:hAnsi="Calibri" w:cs="Calibri"/>
              </w:rPr>
              <w:t>-89.2015</w:t>
            </w:r>
          </w:p>
        </w:tc>
        <w:tc>
          <w:tcPr>
            <w:tcW w:w="1114" w:type="dxa"/>
            <w:noWrap/>
            <w:vAlign w:val="bottom"/>
            <w:hideMark/>
          </w:tcPr>
          <w:p w14:paraId="63841363" w14:textId="77777777" w:rsidR="002D1124" w:rsidRPr="004A1AB0" w:rsidRDefault="002D1124" w:rsidP="00155070">
            <w:pPr>
              <w:pStyle w:val="Tabletext"/>
              <w:jc w:val="center"/>
              <w:rPr>
                <w:rFonts w:cs="Times New Roman"/>
                <w:szCs w:val="20"/>
              </w:rPr>
            </w:pPr>
            <w:r w:rsidRPr="004A1AB0">
              <w:rPr>
                <w:rFonts w:ascii="Calibri" w:hAnsi="Calibri" w:cs="Calibri"/>
              </w:rPr>
              <w:t>1596.0873</w:t>
            </w:r>
          </w:p>
        </w:tc>
        <w:tc>
          <w:tcPr>
            <w:tcW w:w="1293" w:type="dxa"/>
            <w:noWrap/>
            <w:vAlign w:val="bottom"/>
            <w:hideMark/>
          </w:tcPr>
          <w:p w14:paraId="5CE897B4" w14:textId="77777777" w:rsidR="002D1124" w:rsidRPr="004A1AB0" w:rsidRDefault="002D1124" w:rsidP="00155070">
            <w:pPr>
              <w:pStyle w:val="Tabletext"/>
              <w:jc w:val="center"/>
              <w:rPr>
                <w:rFonts w:cs="Times New Roman"/>
                <w:szCs w:val="20"/>
              </w:rPr>
            </w:pPr>
            <w:r w:rsidRPr="004A1AB0">
              <w:rPr>
                <w:rFonts w:ascii="Calibri" w:hAnsi="Calibri" w:cs="Calibri"/>
              </w:rPr>
              <w:t>-112.9467</w:t>
            </w:r>
          </w:p>
        </w:tc>
      </w:tr>
      <w:tr w:rsidR="002D1124" w:rsidRPr="004A1AB0" w14:paraId="0D7AC976" w14:textId="77777777" w:rsidTr="00155070">
        <w:trPr>
          <w:trHeight w:val="288"/>
        </w:trPr>
        <w:tc>
          <w:tcPr>
            <w:tcW w:w="1115" w:type="dxa"/>
            <w:noWrap/>
            <w:vAlign w:val="bottom"/>
            <w:hideMark/>
          </w:tcPr>
          <w:p w14:paraId="34C8014E" w14:textId="77777777" w:rsidR="002D1124" w:rsidRPr="004A1AB0" w:rsidRDefault="002D1124" w:rsidP="00155070">
            <w:pPr>
              <w:pStyle w:val="Tabletext"/>
              <w:jc w:val="center"/>
              <w:rPr>
                <w:rFonts w:cs="Times New Roman"/>
                <w:szCs w:val="20"/>
              </w:rPr>
            </w:pPr>
            <w:r w:rsidRPr="004A1AB0">
              <w:rPr>
                <w:rFonts w:ascii="Calibri" w:hAnsi="Calibri" w:cs="Calibri"/>
              </w:rPr>
              <w:t>1591.4418</w:t>
            </w:r>
          </w:p>
        </w:tc>
        <w:tc>
          <w:tcPr>
            <w:tcW w:w="1293" w:type="dxa"/>
            <w:noWrap/>
            <w:vAlign w:val="bottom"/>
            <w:hideMark/>
          </w:tcPr>
          <w:p w14:paraId="77E6E00E" w14:textId="77777777" w:rsidR="002D1124" w:rsidRPr="004A1AB0" w:rsidRDefault="002D1124" w:rsidP="00155070">
            <w:pPr>
              <w:pStyle w:val="Tabletext"/>
              <w:jc w:val="center"/>
              <w:rPr>
                <w:rFonts w:cs="Times New Roman"/>
                <w:szCs w:val="20"/>
              </w:rPr>
            </w:pPr>
            <w:r w:rsidRPr="004A1AB0">
              <w:rPr>
                <w:rFonts w:ascii="Calibri" w:hAnsi="Calibri" w:cs="Calibri"/>
              </w:rPr>
              <w:t>-104.4658</w:t>
            </w:r>
          </w:p>
        </w:tc>
        <w:tc>
          <w:tcPr>
            <w:tcW w:w="1114" w:type="dxa"/>
            <w:noWrap/>
            <w:vAlign w:val="bottom"/>
            <w:hideMark/>
          </w:tcPr>
          <w:p w14:paraId="6F2E674E" w14:textId="77777777" w:rsidR="002D1124" w:rsidRPr="004A1AB0" w:rsidRDefault="002D1124" w:rsidP="00155070">
            <w:pPr>
              <w:pStyle w:val="Tabletext"/>
              <w:jc w:val="center"/>
              <w:rPr>
                <w:rFonts w:cs="Times New Roman"/>
                <w:szCs w:val="20"/>
              </w:rPr>
            </w:pPr>
            <w:r w:rsidRPr="004A1AB0">
              <w:rPr>
                <w:rFonts w:ascii="Calibri" w:hAnsi="Calibri" w:cs="Calibri"/>
              </w:rPr>
              <w:t>1593.0153</w:t>
            </w:r>
          </w:p>
        </w:tc>
        <w:tc>
          <w:tcPr>
            <w:tcW w:w="1293" w:type="dxa"/>
            <w:noWrap/>
            <w:vAlign w:val="bottom"/>
            <w:hideMark/>
          </w:tcPr>
          <w:p w14:paraId="623DFCAB" w14:textId="77777777" w:rsidR="002D1124" w:rsidRPr="004A1AB0" w:rsidRDefault="002D1124" w:rsidP="00155070">
            <w:pPr>
              <w:pStyle w:val="Tabletext"/>
              <w:jc w:val="center"/>
              <w:rPr>
                <w:rFonts w:cs="Times New Roman"/>
                <w:szCs w:val="20"/>
              </w:rPr>
            </w:pPr>
            <w:r w:rsidRPr="004A1AB0">
              <w:rPr>
                <w:rFonts w:ascii="Calibri" w:hAnsi="Calibri" w:cs="Calibri"/>
              </w:rPr>
              <w:t>-60.8908</w:t>
            </w:r>
          </w:p>
        </w:tc>
        <w:tc>
          <w:tcPr>
            <w:tcW w:w="1114" w:type="dxa"/>
            <w:noWrap/>
            <w:vAlign w:val="bottom"/>
            <w:hideMark/>
          </w:tcPr>
          <w:p w14:paraId="7F130429" w14:textId="77777777" w:rsidR="002D1124" w:rsidRPr="004A1AB0" w:rsidRDefault="002D1124" w:rsidP="00155070">
            <w:pPr>
              <w:pStyle w:val="Tabletext"/>
              <w:jc w:val="center"/>
              <w:rPr>
                <w:rFonts w:cs="Times New Roman"/>
                <w:szCs w:val="20"/>
              </w:rPr>
            </w:pPr>
            <w:r w:rsidRPr="004A1AB0">
              <w:rPr>
                <w:rFonts w:ascii="Calibri" w:hAnsi="Calibri" w:cs="Calibri"/>
              </w:rPr>
              <w:t>1594.5888</w:t>
            </w:r>
          </w:p>
        </w:tc>
        <w:tc>
          <w:tcPr>
            <w:tcW w:w="1293" w:type="dxa"/>
            <w:noWrap/>
            <w:vAlign w:val="bottom"/>
            <w:hideMark/>
          </w:tcPr>
          <w:p w14:paraId="17938325" w14:textId="77777777" w:rsidR="002D1124" w:rsidRPr="004A1AB0" w:rsidRDefault="002D1124" w:rsidP="00155070">
            <w:pPr>
              <w:pStyle w:val="Tabletext"/>
              <w:jc w:val="center"/>
              <w:rPr>
                <w:rFonts w:cs="Times New Roman"/>
                <w:szCs w:val="20"/>
              </w:rPr>
            </w:pPr>
            <w:r w:rsidRPr="004A1AB0">
              <w:rPr>
                <w:rFonts w:ascii="Calibri" w:hAnsi="Calibri" w:cs="Calibri"/>
              </w:rPr>
              <w:t>-90.2977</w:t>
            </w:r>
          </w:p>
        </w:tc>
        <w:tc>
          <w:tcPr>
            <w:tcW w:w="1114" w:type="dxa"/>
            <w:noWrap/>
            <w:vAlign w:val="bottom"/>
            <w:hideMark/>
          </w:tcPr>
          <w:p w14:paraId="111AEBCD" w14:textId="77777777" w:rsidR="002D1124" w:rsidRPr="004A1AB0" w:rsidRDefault="002D1124" w:rsidP="00155070">
            <w:pPr>
              <w:pStyle w:val="Tabletext"/>
              <w:jc w:val="center"/>
              <w:rPr>
                <w:rFonts w:cs="Times New Roman"/>
                <w:szCs w:val="20"/>
              </w:rPr>
            </w:pPr>
            <w:r w:rsidRPr="004A1AB0">
              <w:rPr>
                <w:rFonts w:ascii="Calibri" w:hAnsi="Calibri" w:cs="Calibri"/>
              </w:rPr>
              <w:t>1596.1622</w:t>
            </w:r>
          </w:p>
        </w:tc>
        <w:tc>
          <w:tcPr>
            <w:tcW w:w="1293" w:type="dxa"/>
            <w:noWrap/>
            <w:vAlign w:val="bottom"/>
            <w:hideMark/>
          </w:tcPr>
          <w:p w14:paraId="50D4C447" w14:textId="77777777" w:rsidR="002D1124" w:rsidRPr="004A1AB0" w:rsidRDefault="002D1124" w:rsidP="00155070">
            <w:pPr>
              <w:pStyle w:val="Tabletext"/>
              <w:jc w:val="center"/>
              <w:rPr>
                <w:rFonts w:cs="Times New Roman"/>
                <w:szCs w:val="20"/>
              </w:rPr>
            </w:pPr>
            <w:r w:rsidRPr="004A1AB0">
              <w:rPr>
                <w:rFonts w:ascii="Calibri" w:hAnsi="Calibri" w:cs="Calibri"/>
              </w:rPr>
              <w:t>-114.0134</w:t>
            </w:r>
          </w:p>
        </w:tc>
      </w:tr>
      <w:tr w:rsidR="002D1124" w:rsidRPr="004A1AB0" w14:paraId="1502FFB4" w14:textId="77777777" w:rsidTr="00155070">
        <w:trPr>
          <w:trHeight w:val="288"/>
        </w:trPr>
        <w:tc>
          <w:tcPr>
            <w:tcW w:w="1115" w:type="dxa"/>
            <w:noWrap/>
            <w:vAlign w:val="bottom"/>
            <w:hideMark/>
          </w:tcPr>
          <w:p w14:paraId="3A8F7C66" w14:textId="77777777" w:rsidR="002D1124" w:rsidRPr="004A1AB0" w:rsidRDefault="002D1124" w:rsidP="00155070">
            <w:pPr>
              <w:pStyle w:val="Tabletext"/>
              <w:jc w:val="center"/>
              <w:rPr>
                <w:rFonts w:cs="Times New Roman"/>
                <w:szCs w:val="20"/>
              </w:rPr>
            </w:pPr>
            <w:r w:rsidRPr="004A1AB0">
              <w:rPr>
                <w:rFonts w:ascii="Calibri" w:hAnsi="Calibri" w:cs="Calibri"/>
              </w:rPr>
              <w:t>1591.5168</w:t>
            </w:r>
          </w:p>
        </w:tc>
        <w:tc>
          <w:tcPr>
            <w:tcW w:w="1293" w:type="dxa"/>
            <w:noWrap/>
            <w:vAlign w:val="bottom"/>
            <w:hideMark/>
          </w:tcPr>
          <w:p w14:paraId="2DA4284D" w14:textId="77777777" w:rsidR="002D1124" w:rsidRPr="004A1AB0" w:rsidRDefault="002D1124" w:rsidP="00155070">
            <w:pPr>
              <w:pStyle w:val="Tabletext"/>
              <w:jc w:val="center"/>
              <w:rPr>
                <w:rFonts w:cs="Times New Roman"/>
                <w:szCs w:val="20"/>
              </w:rPr>
            </w:pPr>
            <w:r w:rsidRPr="004A1AB0">
              <w:rPr>
                <w:rFonts w:ascii="Calibri" w:hAnsi="Calibri" w:cs="Calibri"/>
              </w:rPr>
              <w:t>-103.4315</w:t>
            </w:r>
          </w:p>
        </w:tc>
        <w:tc>
          <w:tcPr>
            <w:tcW w:w="1114" w:type="dxa"/>
            <w:noWrap/>
            <w:vAlign w:val="bottom"/>
            <w:hideMark/>
          </w:tcPr>
          <w:p w14:paraId="0DAAE43F" w14:textId="77777777" w:rsidR="002D1124" w:rsidRPr="004A1AB0" w:rsidRDefault="002D1124" w:rsidP="00155070">
            <w:pPr>
              <w:pStyle w:val="Tabletext"/>
              <w:jc w:val="center"/>
              <w:rPr>
                <w:rFonts w:cs="Times New Roman"/>
                <w:szCs w:val="20"/>
              </w:rPr>
            </w:pPr>
            <w:r w:rsidRPr="004A1AB0">
              <w:rPr>
                <w:rFonts w:ascii="Calibri" w:hAnsi="Calibri" w:cs="Calibri"/>
              </w:rPr>
              <w:t>1593.0902</w:t>
            </w:r>
          </w:p>
        </w:tc>
        <w:tc>
          <w:tcPr>
            <w:tcW w:w="1293" w:type="dxa"/>
            <w:noWrap/>
            <w:vAlign w:val="bottom"/>
            <w:hideMark/>
          </w:tcPr>
          <w:p w14:paraId="7003094B" w14:textId="77777777" w:rsidR="002D1124" w:rsidRPr="004A1AB0" w:rsidRDefault="002D1124" w:rsidP="00155070">
            <w:pPr>
              <w:pStyle w:val="Tabletext"/>
              <w:jc w:val="center"/>
              <w:rPr>
                <w:rFonts w:cs="Times New Roman"/>
                <w:szCs w:val="20"/>
              </w:rPr>
            </w:pPr>
            <w:r w:rsidRPr="004A1AB0">
              <w:rPr>
                <w:rFonts w:ascii="Calibri" w:hAnsi="Calibri" w:cs="Calibri"/>
              </w:rPr>
              <w:t>-60.4295</w:t>
            </w:r>
          </w:p>
        </w:tc>
        <w:tc>
          <w:tcPr>
            <w:tcW w:w="1114" w:type="dxa"/>
            <w:noWrap/>
            <w:vAlign w:val="bottom"/>
            <w:hideMark/>
          </w:tcPr>
          <w:p w14:paraId="3F887C3B" w14:textId="77777777" w:rsidR="002D1124" w:rsidRPr="004A1AB0" w:rsidRDefault="002D1124" w:rsidP="00155070">
            <w:pPr>
              <w:pStyle w:val="Tabletext"/>
              <w:jc w:val="center"/>
              <w:rPr>
                <w:rFonts w:cs="Times New Roman"/>
                <w:szCs w:val="20"/>
              </w:rPr>
            </w:pPr>
            <w:r w:rsidRPr="004A1AB0">
              <w:rPr>
                <w:rFonts w:ascii="Calibri" w:hAnsi="Calibri" w:cs="Calibri"/>
              </w:rPr>
              <w:t>1594.6637</w:t>
            </w:r>
          </w:p>
        </w:tc>
        <w:tc>
          <w:tcPr>
            <w:tcW w:w="1293" w:type="dxa"/>
            <w:noWrap/>
            <w:vAlign w:val="bottom"/>
            <w:hideMark/>
          </w:tcPr>
          <w:p w14:paraId="7212B22E" w14:textId="77777777" w:rsidR="002D1124" w:rsidRPr="004A1AB0" w:rsidRDefault="002D1124" w:rsidP="00155070">
            <w:pPr>
              <w:pStyle w:val="Tabletext"/>
              <w:jc w:val="center"/>
              <w:rPr>
                <w:rFonts w:cs="Times New Roman"/>
                <w:szCs w:val="20"/>
              </w:rPr>
            </w:pPr>
            <w:r w:rsidRPr="004A1AB0">
              <w:rPr>
                <w:rFonts w:ascii="Calibri" w:hAnsi="Calibri" w:cs="Calibri"/>
              </w:rPr>
              <w:t>-91.2073</w:t>
            </w:r>
          </w:p>
        </w:tc>
        <w:tc>
          <w:tcPr>
            <w:tcW w:w="1114" w:type="dxa"/>
            <w:noWrap/>
            <w:vAlign w:val="bottom"/>
            <w:hideMark/>
          </w:tcPr>
          <w:p w14:paraId="524A8B3E" w14:textId="77777777" w:rsidR="002D1124" w:rsidRPr="004A1AB0" w:rsidRDefault="002D1124" w:rsidP="00155070">
            <w:pPr>
              <w:pStyle w:val="Tabletext"/>
              <w:jc w:val="center"/>
              <w:rPr>
                <w:rFonts w:cs="Times New Roman"/>
                <w:szCs w:val="20"/>
              </w:rPr>
            </w:pPr>
            <w:r w:rsidRPr="004A1AB0">
              <w:rPr>
                <w:rFonts w:ascii="Calibri" w:hAnsi="Calibri" w:cs="Calibri"/>
              </w:rPr>
              <w:t>1596.2372</w:t>
            </w:r>
          </w:p>
        </w:tc>
        <w:tc>
          <w:tcPr>
            <w:tcW w:w="1293" w:type="dxa"/>
            <w:noWrap/>
            <w:vAlign w:val="bottom"/>
            <w:hideMark/>
          </w:tcPr>
          <w:p w14:paraId="10CC9F2B" w14:textId="77777777" w:rsidR="002D1124" w:rsidRPr="004A1AB0" w:rsidRDefault="002D1124" w:rsidP="00155070">
            <w:pPr>
              <w:pStyle w:val="Tabletext"/>
              <w:jc w:val="center"/>
              <w:rPr>
                <w:rFonts w:cs="Times New Roman"/>
                <w:szCs w:val="20"/>
              </w:rPr>
            </w:pPr>
            <w:r w:rsidRPr="004A1AB0">
              <w:rPr>
                <w:rFonts w:ascii="Calibri" w:hAnsi="Calibri" w:cs="Calibri"/>
              </w:rPr>
              <w:t>-116.9285</w:t>
            </w:r>
          </w:p>
        </w:tc>
      </w:tr>
      <w:tr w:rsidR="002D1124" w:rsidRPr="004A1AB0" w14:paraId="25111713" w14:textId="77777777" w:rsidTr="00155070">
        <w:trPr>
          <w:trHeight w:val="288"/>
        </w:trPr>
        <w:tc>
          <w:tcPr>
            <w:tcW w:w="1115" w:type="dxa"/>
            <w:noWrap/>
            <w:vAlign w:val="bottom"/>
            <w:hideMark/>
          </w:tcPr>
          <w:p w14:paraId="2F185005" w14:textId="77777777" w:rsidR="002D1124" w:rsidRPr="004A1AB0" w:rsidRDefault="002D1124" w:rsidP="00155070">
            <w:pPr>
              <w:pStyle w:val="Tabletext"/>
              <w:jc w:val="center"/>
              <w:rPr>
                <w:rFonts w:cs="Times New Roman"/>
                <w:szCs w:val="20"/>
              </w:rPr>
            </w:pPr>
            <w:r w:rsidRPr="004A1AB0">
              <w:rPr>
                <w:rFonts w:ascii="Calibri" w:hAnsi="Calibri" w:cs="Calibri"/>
              </w:rPr>
              <w:t>1591.5917</w:t>
            </w:r>
          </w:p>
        </w:tc>
        <w:tc>
          <w:tcPr>
            <w:tcW w:w="1293" w:type="dxa"/>
            <w:noWrap/>
            <w:vAlign w:val="bottom"/>
            <w:hideMark/>
          </w:tcPr>
          <w:p w14:paraId="52C28910" w14:textId="77777777" w:rsidR="002D1124" w:rsidRPr="004A1AB0" w:rsidRDefault="002D1124" w:rsidP="00155070">
            <w:pPr>
              <w:pStyle w:val="Tabletext"/>
              <w:jc w:val="center"/>
              <w:rPr>
                <w:rFonts w:cs="Times New Roman"/>
                <w:szCs w:val="20"/>
              </w:rPr>
            </w:pPr>
            <w:r w:rsidRPr="004A1AB0">
              <w:rPr>
                <w:rFonts w:ascii="Calibri" w:hAnsi="Calibri" w:cs="Calibri"/>
              </w:rPr>
              <w:t>-102.2807</w:t>
            </w:r>
          </w:p>
        </w:tc>
        <w:tc>
          <w:tcPr>
            <w:tcW w:w="1114" w:type="dxa"/>
            <w:noWrap/>
            <w:vAlign w:val="bottom"/>
            <w:hideMark/>
          </w:tcPr>
          <w:p w14:paraId="0C10FBF7" w14:textId="77777777" w:rsidR="002D1124" w:rsidRPr="004A1AB0" w:rsidRDefault="002D1124" w:rsidP="00155070">
            <w:pPr>
              <w:pStyle w:val="Tabletext"/>
              <w:jc w:val="center"/>
              <w:rPr>
                <w:rFonts w:cs="Times New Roman"/>
                <w:szCs w:val="20"/>
              </w:rPr>
            </w:pPr>
            <w:r w:rsidRPr="004A1AB0">
              <w:rPr>
                <w:rFonts w:ascii="Calibri" w:hAnsi="Calibri" w:cs="Calibri"/>
              </w:rPr>
              <w:t>1593.1652</w:t>
            </w:r>
          </w:p>
        </w:tc>
        <w:tc>
          <w:tcPr>
            <w:tcW w:w="1293" w:type="dxa"/>
            <w:noWrap/>
            <w:vAlign w:val="bottom"/>
            <w:hideMark/>
          </w:tcPr>
          <w:p w14:paraId="029EDB58" w14:textId="77777777" w:rsidR="002D1124" w:rsidRPr="004A1AB0" w:rsidRDefault="002D1124" w:rsidP="00155070">
            <w:pPr>
              <w:pStyle w:val="Tabletext"/>
              <w:jc w:val="center"/>
              <w:rPr>
                <w:rFonts w:cs="Times New Roman"/>
                <w:szCs w:val="20"/>
              </w:rPr>
            </w:pPr>
            <w:r w:rsidRPr="004A1AB0">
              <w:rPr>
                <w:rFonts w:ascii="Calibri" w:hAnsi="Calibri" w:cs="Calibri"/>
              </w:rPr>
              <w:t>-59.6655</w:t>
            </w:r>
          </w:p>
        </w:tc>
        <w:tc>
          <w:tcPr>
            <w:tcW w:w="1114" w:type="dxa"/>
            <w:noWrap/>
            <w:vAlign w:val="bottom"/>
            <w:hideMark/>
          </w:tcPr>
          <w:p w14:paraId="235183AE" w14:textId="77777777" w:rsidR="002D1124" w:rsidRPr="004A1AB0" w:rsidRDefault="002D1124" w:rsidP="00155070">
            <w:pPr>
              <w:pStyle w:val="Tabletext"/>
              <w:jc w:val="center"/>
              <w:rPr>
                <w:rFonts w:cs="Times New Roman"/>
                <w:szCs w:val="20"/>
              </w:rPr>
            </w:pPr>
            <w:r w:rsidRPr="004A1AB0">
              <w:rPr>
                <w:rFonts w:ascii="Calibri" w:hAnsi="Calibri" w:cs="Calibri"/>
              </w:rPr>
              <w:t>1594.7386</w:t>
            </w:r>
          </w:p>
        </w:tc>
        <w:tc>
          <w:tcPr>
            <w:tcW w:w="1293" w:type="dxa"/>
            <w:noWrap/>
            <w:vAlign w:val="bottom"/>
            <w:hideMark/>
          </w:tcPr>
          <w:p w14:paraId="09357359" w14:textId="77777777" w:rsidR="002D1124" w:rsidRPr="004A1AB0" w:rsidRDefault="002D1124" w:rsidP="00155070">
            <w:pPr>
              <w:pStyle w:val="Tabletext"/>
              <w:jc w:val="center"/>
              <w:rPr>
                <w:rFonts w:cs="Times New Roman"/>
                <w:szCs w:val="20"/>
              </w:rPr>
            </w:pPr>
            <w:r w:rsidRPr="004A1AB0">
              <w:rPr>
                <w:rFonts w:ascii="Calibri" w:hAnsi="Calibri" w:cs="Calibri"/>
              </w:rPr>
              <w:t>-92.8607</w:t>
            </w:r>
          </w:p>
        </w:tc>
        <w:tc>
          <w:tcPr>
            <w:tcW w:w="1114" w:type="dxa"/>
            <w:noWrap/>
            <w:vAlign w:val="bottom"/>
            <w:hideMark/>
          </w:tcPr>
          <w:p w14:paraId="6296CC3C" w14:textId="77777777" w:rsidR="002D1124" w:rsidRPr="004A1AB0" w:rsidRDefault="002D1124" w:rsidP="00155070">
            <w:pPr>
              <w:pStyle w:val="Tabletext"/>
              <w:jc w:val="center"/>
              <w:rPr>
                <w:rFonts w:cs="Times New Roman"/>
                <w:szCs w:val="20"/>
              </w:rPr>
            </w:pPr>
            <w:r w:rsidRPr="004A1AB0">
              <w:rPr>
                <w:rFonts w:ascii="Calibri" w:hAnsi="Calibri" w:cs="Calibri"/>
              </w:rPr>
              <w:t>1596.3121</w:t>
            </w:r>
          </w:p>
        </w:tc>
        <w:tc>
          <w:tcPr>
            <w:tcW w:w="1293" w:type="dxa"/>
            <w:noWrap/>
            <w:vAlign w:val="bottom"/>
            <w:hideMark/>
          </w:tcPr>
          <w:p w14:paraId="4E260EC2" w14:textId="77777777" w:rsidR="002D1124" w:rsidRPr="004A1AB0" w:rsidRDefault="002D1124" w:rsidP="00155070">
            <w:pPr>
              <w:pStyle w:val="Tabletext"/>
              <w:jc w:val="center"/>
              <w:rPr>
                <w:rFonts w:cs="Times New Roman"/>
                <w:szCs w:val="20"/>
              </w:rPr>
            </w:pPr>
            <w:r w:rsidRPr="004A1AB0">
              <w:rPr>
                <w:rFonts w:ascii="Calibri" w:hAnsi="Calibri" w:cs="Calibri"/>
              </w:rPr>
              <w:t>-122.0405</w:t>
            </w:r>
          </w:p>
        </w:tc>
      </w:tr>
      <w:tr w:rsidR="002D1124" w:rsidRPr="004A1AB0" w14:paraId="10281E32" w14:textId="77777777" w:rsidTr="00155070">
        <w:trPr>
          <w:trHeight w:val="288"/>
        </w:trPr>
        <w:tc>
          <w:tcPr>
            <w:tcW w:w="1115" w:type="dxa"/>
            <w:noWrap/>
            <w:vAlign w:val="bottom"/>
            <w:hideMark/>
          </w:tcPr>
          <w:p w14:paraId="1BAEEB47" w14:textId="77777777" w:rsidR="002D1124" w:rsidRPr="004A1AB0" w:rsidRDefault="002D1124" w:rsidP="00155070">
            <w:pPr>
              <w:pStyle w:val="Tabletext"/>
              <w:jc w:val="center"/>
              <w:rPr>
                <w:rFonts w:cs="Times New Roman"/>
                <w:szCs w:val="20"/>
              </w:rPr>
            </w:pPr>
            <w:r w:rsidRPr="004A1AB0">
              <w:rPr>
                <w:rFonts w:ascii="Calibri" w:hAnsi="Calibri" w:cs="Calibri"/>
              </w:rPr>
              <w:t>1591.6666</w:t>
            </w:r>
          </w:p>
        </w:tc>
        <w:tc>
          <w:tcPr>
            <w:tcW w:w="1293" w:type="dxa"/>
            <w:noWrap/>
            <w:vAlign w:val="bottom"/>
            <w:hideMark/>
          </w:tcPr>
          <w:p w14:paraId="2084BF30" w14:textId="77777777" w:rsidR="002D1124" w:rsidRPr="004A1AB0" w:rsidRDefault="002D1124" w:rsidP="00155070">
            <w:pPr>
              <w:pStyle w:val="Tabletext"/>
              <w:jc w:val="center"/>
              <w:rPr>
                <w:rFonts w:cs="Times New Roman"/>
                <w:szCs w:val="20"/>
              </w:rPr>
            </w:pPr>
            <w:r w:rsidRPr="004A1AB0">
              <w:rPr>
                <w:rFonts w:ascii="Calibri" w:hAnsi="Calibri" w:cs="Calibri"/>
              </w:rPr>
              <w:t>-100.7056</w:t>
            </w:r>
          </w:p>
        </w:tc>
        <w:tc>
          <w:tcPr>
            <w:tcW w:w="1114" w:type="dxa"/>
            <w:noWrap/>
            <w:vAlign w:val="bottom"/>
            <w:hideMark/>
          </w:tcPr>
          <w:p w14:paraId="1FA7575A" w14:textId="77777777" w:rsidR="002D1124" w:rsidRPr="004A1AB0" w:rsidRDefault="002D1124" w:rsidP="00155070">
            <w:pPr>
              <w:pStyle w:val="Tabletext"/>
              <w:jc w:val="center"/>
              <w:rPr>
                <w:rFonts w:cs="Times New Roman"/>
                <w:szCs w:val="20"/>
              </w:rPr>
            </w:pPr>
            <w:r w:rsidRPr="004A1AB0">
              <w:rPr>
                <w:rFonts w:ascii="Calibri" w:hAnsi="Calibri" w:cs="Calibri"/>
              </w:rPr>
              <w:t>1593.2401</w:t>
            </w:r>
          </w:p>
        </w:tc>
        <w:tc>
          <w:tcPr>
            <w:tcW w:w="1293" w:type="dxa"/>
            <w:noWrap/>
            <w:vAlign w:val="bottom"/>
            <w:hideMark/>
          </w:tcPr>
          <w:p w14:paraId="71CED309" w14:textId="77777777" w:rsidR="002D1124" w:rsidRPr="004A1AB0" w:rsidRDefault="002D1124" w:rsidP="00155070">
            <w:pPr>
              <w:pStyle w:val="Tabletext"/>
              <w:jc w:val="center"/>
              <w:rPr>
                <w:rFonts w:cs="Times New Roman"/>
                <w:szCs w:val="20"/>
              </w:rPr>
            </w:pPr>
            <w:r w:rsidRPr="004A1AB0">
              <w:rPr>
                <w:rFonts w:ascii="Calibri" w:hAnsi="Calibri" w:cs="Calibri"/>
              </w:rPr>
              <w:t>-59.5498</w:t>
            </w:r>
          </w:p>
        </w:tc>
        <w:tc>
          <w:tcPr>
            <w:tcW w:w="1114" w:type="dxa"/>
            <w:noWrap/>
            <w:vAlign w:val="bottom"/>
            <w:hideMark/>
          </w:tcPr>
          <w:p w14:paraId="2682FB14" w14:textId="77777777" w:rsidR="002D1124" w:rsidRPr="004A1AB0" w:rsidRDefault="002D1124" w:rsidP="00155070">
            <w:pPr>
              <w:pStyle w:val="Tabletext"/>
              <w:jc w:val="center"/>
              <w:rPr>
                <w:rFonts w:cs="Times New Roman"/>
                <w:szCs w:val="20"/>
              </w:rPr>
            </w:pPr>
            <w:r w:rsidRPr="004A1AB0">
              <w:rPr>
                <w:rFonts w:ascii="Calibri" w:hAnsi="Calibri" w:cs="Calibri"/>
              </w:rPr>
              <w:t>1594.8135</w:t>
            </w:r>
          </w:p>
        </w:tc>
        <w:tc>
          <w:tcPr>
            <w:tcW w:w="1293" w:type="dxa"/>
            <w:noWrap/>
            <w:vAlign w:val="bottom"/>
            <w:hideMark/>
          </w:tcPr>
          <w:p w14:paraId="09E6FD05" w14:textId="77777777" w:rsidR="002D1124" w:rsidRPr="004A1AB0" w:rsidRDefault="002D1124" w:rsidP="00155070">
            <w:pPr>
              <w:pStyle w:val="Tabletext"/>
              <w:jc w:val="center"/>
              <w:rPr>
                <w:rFonts w:cs="Times New Roman"/>
                <w:szCs w:val="20"/>
              </w:rPr>
            </w:pPr>
            <w:r w:rsidRPr="004A1AB0">
              <w:rPr>
                <w:rFonts w:ascii="Calibri" w:hAnsi="Calibri" w:cs="Calibri"/>
              </w:rPr>
              <w:t>-95.0644</w:t>
            </w:r>
          </w:p>
        </w:tc>
        <w:tc>
          <w:tcPr>
            <w:tcW w:w="1114" w:type="dxa"/>
            <w:noWrap/>
            <w:vAlign w:val="bottom"/>
            <w:hideMark/>
          </w:tcPr>
          <w:p w14:paraId="7D85589E" w14:textId="77777777" w:rsidR="002D1124" w:rsidRPr="004A1AB0" w:rsidRDefault="002D1124" w:rsidP="00155070">
            <w:pPr>
              <w:pStyle w:val="Tabletext"/>
              <w:jc w:val="center"/>
              <w:rPr>
                <w:rFonts w:cs="Times New Roman"/>
                <w:szCs w:val="20"/>
              </w:rPr>
            </w:pPr>
            <w:r w:rsidRPr="004A1AB0">
              <w:rPr>
                <w:rFonts w:ascii="Calibri" w:hAnsi="Calibri" w:cs="Calibri"/>
              </w:rPr>
              <w:t>1595.1132</w:t>
            </w:r>
          </w:p>
        </w:tc>
        <w:tc>
          <w:tcPr>
            <w:tcW w:w="1293" w:type="dxa"/>
            <w:noWrap/>
            <w:vAlign w:val="bottom"/>
            <w:hideMark/>
          </w:tcPr>
          <w:p w14:paraId="7FA5A140" w14:textId="77777777" w:rsidR="002D1124" w:rsidRPr="004A1AB0" w:rsidRDefault="002D1124" w:rsidP="00155070">
            <w:pPr>
              <w:pStyle w:val="Tabletext"/>
              <w:jc w:val="center"/>
              <w:rPr>
                <w:rFonts w:cs="Times New Roman"/>
                <w:szCs w:val="20"/>
              </w:rPr>
            </w:pPr>
            <w:r w:rsidRPr="004A1AB0">
              <w:rPr>
                <w:rFonts w:ascii="Calibri" w:hAnsi="Calibri" w:cs="Calibri"/>
              </w:rPr>
              <w:t>-103.5319</w:t>
            </w:r>
          </w:p>
        </w:tc>
      </w:tr>
      <w:tr w:rsidR="002D1124" w:rsidRPr="004A1AB0" w14:paraId="3B183D32" w14:textId="77777777" w:rsidTr="00155070">
        <w:trPr>
          <w:trHeight w:val="288"/>
        </w:trPr>
        <w:tc>
          <w:tcPr>
            <w:tcW w:w="1115" w:type="dxa"/>
            <w:noWrap/>
            <w:vAlign w:val="bottom"/>
            <w:hideMark/>
          </w:tcPr>
          <w:p w14:paraId="6E1B2713" w14:textId="77777777" w:rsidR="002D1124" w:rsidRPr="004A1AB0" w:rsidRDefault="002D1124" w:rsidP="00155070">
            <w:pPr>
              <w:pStyle w:val="Tabletext"/>
              <w:jc w:val="center"/>
              <w:rPr>
                <w:rFonts w:cs="Times New Roman"/>
                <w:szCs w:val="20"/>
              </w:rPr>
            </w:pPr>
            <w:r w:rsidRPr="004A1AB0">
              <w:rPr>
                <w:rFonts w:ascii="Calibri" w:hAnsi="Calibri" w:cs="Calibri"/>
              </w:rPr>
              <w:t>1591.7415</w:t>
            </w:r>
          </w:p>
        </w:tc>
        <w:tc>
          <w:tcPr>
            <w:tcW w:w="1293" w:type="dxa"/>
            <w:noWrap/>
            <w:vAlign w:val="bottom"/>
            <w:hideMark/>
          </w:tcPr>
          <w:p w14:paraId="22B6E59C" w14:textId="77777777" w:rsidR="002D1124" w:rsidRPr="004A1AB0" w:rsidRDefault="002D1124" w:rsidP="00155070">
            <w:pPr>
              <w:pStyle w:val="Tabletext"/>
              <w:jc w:val="center"/>
              <w:rPr>
                <w:rFonts w:cs="Times New Roman"/>
                <w:szCs w:val="20"/>
              </w:rPr>
            </w:pPr>
            <w:r w:rsidRPr="004A1AB0">
              <w:rPr>
                <w:rFonts w:ascii="Calibri" w:hAnsi="Calibri" w:cs="Calibri"/>
              </w:rPr>
              <w:t>-98.1376</w:t>
            </w:r>
          </w:p>
        </w:tc>
        <w:tc>
          <w:tcPr>
            <w:tcW w:w="1114" w:type="dxa"/>
            <w:noWrap/>
            <w:vAlign w:val="bottom"/>
            <w:hideMark/>
          </w:tcPr>
          <w:p w14:paraId="5D93661D" w14:textId="77777777" w:rsidR="002D1124" w:rsidRPr="004A1AB0" w:rsidRDefault="002D1124" w:rsidP="00155070">
            <w:pPr>
              <w:pStyle w:val="Tabletext"/>
              <w:jc w:val="center"/>
              <w:rPr>
                <w:rFonts w:cs="Times New Roman"/>
                <w:szCs w:val="20"/>
              </w:rPr>
            </w:pPr>
            <w:r w:rsidRPr="004A1AB0">
              <w:rPr>
                <w:rFonts w:ascii="Calibri" w:hAnsi="Calibri" w:cs="Calibri"/>
              </w:rPr>
              <w:t>1593.3150</w:t>
            </w:r>
          </w:p>
        </w:tc>
        <w:tc>
          <w:tcPr>
            <w:tcW w:w="1293" w:type="dxa"/>
            <w:noWrap/>
            <w:vAlign w:val="bottom"/>
            <w:hideMark/>
          </w:tcPr>
          <w:p w14:paraId="7AC15B92" w14:textId="77777777" w:rsidR="002D1124" w:rsidRPr="004A1AB0" w:rsidRDefault="002D1124" w:rsidP="00155070">
            <w:pPr>
              <w:pStyle w:val="Tabletext"/>
              <w:jc w:val="center"/>
              <w:rPr>
                <w:rFonts w:cs="Times New Roman"/>
                <w:szCs w:val="20"/>
              </w:rPr>
            </w:pPr>
            <w:r w:rsidRPr="004A1AB0">
              <w:rPr>
                <w:rFonts w:ascii="Calibri" w:hAnsi="Calibri" w:cs="Calibri"/>
              </w:rPr>
              <w:t>-59.2211</w:t>
            </w:r>
          </w:p>
        </w:tc>
        <w:tc>
          <w:tcPr>
            <w:tcW w:w="1114" w:type="dxa"/>
            <w:noWrap/>
            <w:vAlign w:val="bottom"/>
            <w:hideMark/>
          </w:tcPr>
          <w:p w14:paraId="66E2E599" w14:textId="77777777" w:rsidR="002D1124" w:rsidRPr="004A1AB0" w:rsidRDefault="002D1124" w:rsidP="00155070">
            <w:pPr>
              <w:pStyle w:val="Tabletext"/>
              <w:jc w:val="center"/>
              <w:rPr>
                <w:rFonts w:cs="Times New Roman"/>
                <w:szCs w:val="20"/>
              </w:rPr>
            </w:pPr>
            <w:r w:rsidRPr="004A1AB0">
              <w:rPr>
                <w:rFonts w:ascii="Calibri" w:hAnsi="Calibri" w:cs="Calibri"/>
              </w:rPr>
              <w:t>1594.8885</w:t>
            </w:r>
          </w:p>
        </w:tc>
        <w:tc>
          <w:tcPr>
            <w:tcW w:w="1293" w:type="dxa"/>
            <w:noWrap/>
            <w:vAlign w:val="bottom"/>
            <w:hideMark/>
          </w:tcPr>
          <w:p w14:paraId="298F1EA3" w14:textId="77777777" w:rsidR="002D1124" w:rsidRPr="004A1AB0" w:rsidRDefault="002D1124" w:rsidP="00155070">
            <w:pPr>
              <w:pStyle w:val="Tabletext"/>
              <w:jc w:val="center"/>
              <w:rPr>
                <w:rFonts w:cs="Times New Roman"/>
                <w:szCs w:val="20"/>
              </w:rPr>
            </w:pPr>
            <w:r w:rsidRPr="004A1AB0">
              <w:rPr>
                <w:rFonts w:ascii="Calibri" w:hAnsi="Calibri" w:cs="Calibri"/>
              </w:rPr>
              <w:t>-97.7131</w:t>
            </w:r>
          </w:p>
        </w:tc>
        <w:tc>
          <w:tcPr>
            <w:tcW w:w="1114" w:type="dxa"/>
            <w:noWrap/>
            <w:vAlign w:val="bottom"/>
            <w:hideMark/>
          </w:tcPr>
          <w:p w14:paraId="729716F2" w14:textId="77777777" w:rsidR="002D1124" w:rsidRPr="004A1AB0" w:rsidRDefault="002D1124" w:rsidP="00155070">
            <w:pPr>
              <w:pStyle w:val="Tabletext"/>
              <w:jc w:val="center"/>
              <w:rPr>
                <w:rFonts w:cs="Times New Roman"/>
                <w:szCs w:val="20"/>
              </w:rPr>
            </w:pPr>
            <w:r w:rsidRPr="004A1AB0">
              <w:rPr>
                <w:rFonts w:ascii="Calibri" w:hAnsi="Calibri" w:cs="Calibri"/>
              </w:rPr>
              <w:t>1595.1882</w:t>
            </w:r>
          </w:p>
        </w:tc>
        <w:tc>
          <w:tcPr>
            <w:tcW w:w="1293" w:type="dxa"/>
            <w:noWrap/>
            <w:vAlign w:val="bottom"/>
            <w:hideMark/>
          </w:tcPr>
          <w:p w14:paraId="295849E9" w14:textId="77777777" w:rsidR="002D1124" w:rsidRPr="004A1AB0" w:rsidRDefault="002D1124" w:rsidP="00155070">
            <w:pPr>
              <w:pStyle w:val="Tabletext"/>
              <w:jc w:val="center"/>
              <w:rPr>
                <w:rFonts w:cs="Times New Roman"/>
                <w:szCs w:val="20"/>
              </w:rPr>
            </w:pPr>
            <w:r w:rsidRPr="004A1AB0">
              <w:rPr>
                <w:rFonts w:ascii="Calibri" w:hAnsi="Calibri" w:cs="Calibri"/>
              </w:rPr>
              <w:t>-104.3295</w:t>
            </w:r>
          </w:p>
        </w:tc>
      </w:tr>
      <w:tr w:rsidR="002D1124" w:rsidRPr="004A1AB0" w14:paraId="51FFE28D" w14:textId="77777777" w:rsidTr="00155070">
        <w:trPr>
          <w:trHeight w:val="288"/>
        </w:trPr>
        <w:tc>
          <w:tcPr>
            <w:tcW w:w="1115" w:type="dxa"/>
            <w:noWrap/>
            <w:vAlign w:val="bottom"/>
            <w:hideMark/>
          </w:tcPr>
          <w:p w14:paraId="2BF080EE" w14:textId="77777777" w:rsidR="002D1124" w:rsidRPr="004A1AB0" w:rsidRDefault="002D1124" w:rsidP="00155070">
            <w:pPr>
              <w:pStyle w:val="Tabletext"/>
              <w:jc w:val="center"/>
              <w:rPr>
                <w:rFonts w:cs="Times New Roman"/>
                <w:szCs w:val="20"/>
              </w:rPr>
            </w:pPr>
            <w:r w:rsidRPr="004A1AB0">
              <w:rPr>
                <w:rFonts w:ascii="Calibri" w:hAnsi="Calibri" w:cs="Calibri"/>
              </w:rPr>
              <w:t>1591.8165</w:t>
            </w:r>
          </w:p>
        </w:tc>
        <w:tc>
          <w:tcPr>
            <w:tcW w:w="1293" w:type="dxa"/>
            <w:noWrap/>
            <w:vAlign w:val="bottom"/>
            <w:hideMark/>
          </w:tcPr>
          <w:p w14:paraId="448EF52A" w14:textId="77777777" w:rsidR="002D1124" w:rsidRPr="004A1AB0" w:rsidRDefault="002D1124" w:rsidP="00155070">
            <w:pPr>
              <w:pStyle w:val="Tabletext"/>
              <w:jc w:val="center"/>
              <w:rPr>
                <w:rFonts w:cs="Times New Roman"/>
                <w:szCs w:val="20"/>
              </w:rPr>
            </w:pPr>
            <w:r w:rsidRPr="004A1AB0">
              <w:rPr>
                <w:rFonts w:ascii="Calibri" w:hAnsi="Calibri" w:cs="Calibri"/>
              </w:rPr>
              <w:t>-95.6274</w:t>
            </w:r>
          </w:p>
        </w:tc>
        <w:tc>
          <w:tcPr>
            <w:tcW w:w="1114" w:type="dxa"/>
            <w:noWrap/>
            <w:vAlign w:val="bottom"/>
            <w:hideMark/>
          </w:tcPr>
          <w:p w14:paraId="3B6029C5" w14:textId="77777777" w:rsidR="002D1124" w:rsidRPr="004A1AB0" w:rsidRDefault="002D1124" w:rsidP="00155070">
            <w:pPr>
              <w:pStyle w:val="Tabletext"/>
              <w:jc w:val="center"/>
              <w:rPr>
                <w:rFonts w:cs="Times New Roman"/>
                <w:szCs w:val="20"/>
              </w:rPr>
            </w:pPr>
            <w:r w:rsidRPr="004A1AB0">
              <w:rPr>
                <w:rFonts w:ascii="Calibri" w:hAnsi="Calibri" w:cs="Calibri"/>
              </w:rPr>
              <w:t>1593.3899</w:t>
            </w:r>
          </w:p>
        </w:tc>
        <w:tc>
          <w:tcPr>
            <w:tcW w:w="1293" w:type="dxa"/>
            <w:noWrap/>
            <w:vAlign w:val="bottom"/>
            <w:hideMark/>
          </w:tcPr>
          <w:p w14:paraId="732F386A" w14:textId="77777777" w:rsidR="002D1124" w:rsidRPr="004A1AB0" w:rsidRDefault="002D1124" w:rsidP="00155070">
            <w:pPr>
              <w:pStyle w:val="Tabletext"/>
              <w:jc w:val="center"/>
              <w:rPr>
                <w:rFonts w:cs="Times New Roman"/>
                <w:szCs w:val="20"/>
              </w:rPr>
            </w:pPr>
            <w:r w:rsidRPr="004A1AB0">
              <w:rPr>
                <w:rFonts w:ascii="Calibri" w:hAnsi="Calibri" w:cs="Calibri"/>
              </w:rPr>
              <w:t>-59.0132</w:t>
            </w:r>
          </w:p>
        </w:tc>
        <w:tc>
          <w:tcPr>
            <w:tcW w:w="1114" w:type="dxa"/>
            <w:noWrap/>
            <w:vAlign w:val="bottom"/>
            <w:hideMark/>
          </w:tcPr>
          <w:p w14:paraId="75943024" w14:textId="77777777" w:rsidR="002D1124" w:rsidRPr="004A1AB0" w:rsidRDefault="002D1124" w:rsidP="00155070">
            <w:pPr>
              <w:pStyle w:val="Tabletext"/>
              <w:jc w:val="center"/>
              <w:rPr>
                <w:rFonts w:cs="Times New Roman"/>
                <w:szCs w:val="20"/>
              </w:rPr>
            </w:pPr>
            <w:r w:rsidRPr="004A1AB0">
              <w:rPr>
                <w:rFonts w:ascii="Calibri" w:hAnsi="Calibri" w:cs="Calibri"/>
              </w:rPr>
              <w:t>1594.9634</w:t>
            </w:r>
          </w:p>
        </w:tc>
        <w:tc>
          <w:tcPr>
            <w:tcW w:w="1293" w:type="dxa"/>
            <w:noWrap/>
            <w:vAlign w:val="bottom"/>
            <w:hideMark/>
          </w:tcPr>
          <w:p w14:paraId="5107DC2C" w14:textId="77777777" w:rsidR="002D1124" w:rsidRPr="004A1AB0" w:rsidRDefault="002D1124" w:rsidP="00155070">
            <w:pPr>
              <w:pStyle w:val="Tabletext"/>
              <w:jc w:val="center"/>
              <w:rPr>
                <w:rFonts w:cs="Times New Roman"/>
                <w:szCs w:val="20"/>
              </w:rPr>
            </w:pPr>
            <w:r w:rsidRPr="004A1AB0">
              <w:rPr>
                <w:rFonts w:ascii="Calibri" w:hAnsi="Calibri" w:cs="Calibri"/>
              </w:rPr>
              <w:t>-100.0994</w:t>
            </w:r>
          </w:p>
        </w:tc>
        <w:tc>
          <w:tcPr>
            <w:tcW w:w="1114" w:type="dxa"/>
            <w:noWrap/>
            <w:hideMark/>
          </w:tcPr>
          <w:p w14:paraId="35967102" w14:textId="77777777" w:rsidR="002D1124" w:rsidRPr="004A1AB0" w:rsidRDefault="002D1124" w:rsidP="00155070">
            <w:pPr>
              <w:pStyle w:val="Tabletext"/>
              <w:jc w:val="center"/>
              <w:rPr>
                <w:rFonts w:cs="Times New Roman"/>
              </w:rPr>
            </w:pPr>
          </w:p>
        </w:tc>
        <w:tc>
          <w:tcPr>
            <w:tcW w:w="1293" w:type="dxa"/>
            <w:noWrap/>
            <w:hideMark/>
          </w:tcPr>
          <w:p w14:paraId="677A1837" w14:textId="77777777" w:rsidR="002D1124" w:rsidRPr="004A1AB0" w:rsidRDefault="002D1124" w:rsidP="00155070">
            <w:pPr>
              <w:pStyle w:val="Tabletext"/>
              <w:jc w:val="center"/>
              <w:rPr>
                <w:rFonts w:cs="Times New Roman"/>
              </w:rPr>
            </w:pPr>
          </w:p>
        </w:tc>
      </w:tr>
      <w:tr w:rsidR="002D1124" w:rsidRPr="004A1AB0" w14:paraId="3E63B2E1" w14:textId="77777777" w:rsidTr="00155070">
        <w:trPr>
          <w:trHeight w:val="288"/>
        </w:trPr>
        <w:tc>
          <w:tcPr>
            <w:tcW w:w="1115" w:type="dxa"/>
            <w:noWrap/>
            <w:vAlign w:val="bottom"/>
            <w:hideMark/>
          </w:tcPr>
          <w:p w14:paraId="60A31CA1" w14:textId="77777777" w:rsidR="002D1124" w:rsidRPr="004A1AB0" w:rsidRDefault="002D1124" w:rsidP="00155070">
            <w:pPr>
              <w:pStyle w:val="Tabletext"/>
              <w:jc w:val="center"/>
              <w:rPr>
                <w:rFonts w:cs="Times New Roman"/>
                <w:szCs w:val="20"/>
              </w:rPr>
            </w:pPr>
            <w:r w:rsidRPr="004A1AB0">
              <w:rPr>
                <w:rFonts w:ascii="Calibri" w:hAnsi="Calibri" w:cs="Calibri"/>
              </w:rPr>
              <w:t>1591.8914</w:t>
            </w:r>
          </w:p>
        </w:tc>
        <w:tc>
          <w:tcPr>
            <w:tcW w:w="1293" w:type="dxa"/>
            <w:noWrap/>
            <w:vAlign w:val="bottom"/>
            <w:hideMark/>
          </w:tcPr>
          <w:p w14:paraId="6C8E2B6C" w14:textId="77777777" w:rsidR="002D1124" w:rsidRPr="004A1AB0" w:rsidRDefault="002D1124" w:rsidP="00155070">
            <w:pPr>
              <w:pStyle w:val="Tabletext"/>
              <w:jc w:val="center"/>
              <w:rPr>
                <w:rFonts w:cs="Times New Roman"/>
                <w:szCs w:val="20"/>
              </w:rPr>
            </w:pPr>
            <w:r w:rsidRPr="004A1AB0">
              <w:rPr>
                <w:rFonts w:ascii="Calibri" w:hAnsi="Calibri" w:cs="Calibri"/>
              </w:rPr>
              <w:t>-93.4461</w:t>
            </w:r>
          </w:p>
        </w:tc>
        <w:tc>
          <w:tcPr>
            <w:tcW w:w="1114" w:type="dxa"/>
            <w:noWrap/>
            <w:vAlign w:val="bottom"/>
            <w:hideMark/>
          </w:tcPr>
          <w:p w14:paraId="2524AD65" w14:textId="77777777" w:rsidR="002D1124" w:rsidRPr="004A1AB0" w:rsidRDefault="002D1124" w:rsidP="00155070">
            <w:pPr>
              <w:pStyle w:val="Tabletext"/>
              <w:jc w:val="center"/>
              <w:rPr>
                <w:rFonts w:cs="Times New Roman"/>
                <w:szCs w:val="20"/>
              </w:rPr>
            </w:pPr>
            <w:r w:rsidRPr="004A1AB0">
              <w:rPr>
                <w:rFonts w:ascii="Calibri" w:hAnsi="Calibri" w:cs="Calibri"/>
              </w:rPr>
              <w:t>1593.4649</w:t>
            </w:r>
          </w:p>
        </w:tc>
        <w:tc>
          <w:tcPr>
            <w:tcW w:w="1293" w:type="dxa"/>
            <w:noWrap/>
            <w:vAlign w:val="bottom"/>
            <w:hideMark/>
          </w:tcPr>
          <w:p w14:paraId="0B1CC98C" w14:textId="77777777" w:rsidR="002D1124" w:rsidRPr="004A1AB0" w:rsidRDefault="002D1124" w:rsidP="00155070">
            <w:pPr>
              <w:pStyle w:val="Tabletext"/>
              <w:jc w:val="center"/>
              <w:rPr>
                <w:rFonts w:cs="Times New Roman"/>
                <w:szCs w:val="20"/>
              </w:rPr>
            </w:pPr>
            <w:r w:rsidRPr="004A1AB0">
              <w:rPr>
                <w:rFonts w:ascii="Calibri" w:hAnsi="Calibri" w:cs="Calibri"/>
              </w:rPr>
              <w:t>-59.6189</w:t>
            </w:r>
          </w:p>
        </w:tc>
        <w:tc>
          <w:tcPr>
            <w:tcW w:w="1114" w:type="dxa"/>
            <w:noWrap/>
            <w:vAlign w:val="bottom"/>
            <w:hideMark/>
          </w:tcPr>
          <w:p w14:paraId="6A6CA8C5" w14:textId="77777777" w:rsidR="002D1124" w:rsidRPr="004A1AB0" w:rsidRDefault="002D1124" w:rsidP="00155070">
            <w:pPr>
              <w:pStyle w:val="Tabletext"/>
              <w:jc w:val="center"/>
              <w:rPr>
                <w:rFonts w:cs="Times New Roman"/>
                <w:szCs w:val="20"/>
              </w:rPr>
            </w:pPr>
            <w:r w:rsidRPr="004A1AB0">
              <w:rPr>
                <w:rFonts w:ascii="Calibri" w:hAnsi="Calibri" w:cs="Calibri"/>
              </w:rPr>
              <w:t>1595.0383</w:t>
            </w:r>
          </w:p>
        </w:tc>
        <w:tc>
          <w:tcPr>
            <w:tcW w:w="1293" w:type="dxa"/>
            <w:noWrap/>
            <w:vAlign w:val="bottom"/>
            <w:hideMark/>
          </w:tcPr>
          <w:p w14:paraId="65936E26" w14:textId="77777777" w:rsidR="002D1124" w:rsidRPr="004A1AB0" w:rsidRDefault="002D1124" w:rsidP="00155070">
            <w:pPr>
              <w:pStyle w:val="Tabletext"/>
              <w:jc w:val="center"/>
              <w:rPr>
                <w:rFonts w:cs="Times New Roman"/>
                <w:szCs w:val="20"/>
              </w:rPr>
            </w:pPr>
            <w:r w:rsidRPr="004A1AB0">
              <w:rPr>
                <w:rFonts w:ascii="Calibri" w:hAnsi="Calibri" w:cs="Calibri"/>
              </w:rPr>
              <w:t>-102.2009</w:t>
            </w:r>
          </w:p>
        </w:tc>
        <w:tc>
          <w:tcPr>
            <w:tcW w:w="1114" w:type="dxa"/>
            <w:noWrap/>
            <w:hideMark/>
          </w:tcPr>
          <w:p w14:paraId="63F586D0" w14:textId="77777777" w:rsidR="002D1124" w:rsidRPr="004A1AB0" w:rsidRDefault="002D1124" w:rsidP="00155070">
            <w:pPr>
              <w:pStyle w:val="Tabletext"/>
              <w:jc w:val="center"/>
              <w:rPr>
                <w:rFonts w:cs="Times New Roman"/>
              </w:rPr>
            </w:pPr>
          </w:p>
        </w:tc>
        <w:tc>
          <w:tcPr>
            <w:tcW w:w="1293" w:type="dxa"/>
            <w:noWrap/>
            <w:hideMark/>
          </w:tcPr>
          <w:p w14:paraId="5D41BFB0" w14:textId="77777777" w:rsidR="002D1124" w:rsidRPr="004A1AB0" w:rsidRDefault="002D1124" w:rsidP="00155070">
            <w:pPr>
              <w:pStyle w:val="Tabletext"/>
              <w:jc w:val="center"/>
              <w:rPr>
                <w:rFonts w:cs="Times New Roman"/>
              </w:rPr>
            </w:pPr>
          </w:p>
        </w:tc>
      </w:tr>
    </w:tbl>
    <w:p w14:paraId="11D249D1" w14:textId="77777777" w:rsidR="002D1124" w:rsidRPr="004A1AB0" w:rsidRDefault="002D1124" w:rsidP="002D1124">
      <w:pPr>
        <w:pStyle w:val="Tablefin"/>
      </w:pPr>
    </w:p>
    <w:p w14:paraId="4B6695DD" w14:textId="77777777" w:rsidR="002D1124" w:rsidRPr="004A1AB0" w:rsidRDefault="002D1124" w:rsidP="002D1124">
      <w:pPr>
        <w:pStyle w:val="Heading2"/>
      </w:pPr>
      <w:r w:rsidRPr="004A1AB0">
        <w:t>6.3</w:t>
      </w:r>
      <w:r w:rsidRPr="004A1AB0">
        <w:tab/>
        <w:t>LNK2 Transmission parameters</w:t>
      </w:r>
    </w:p>
    <w:p w14:paraId="2F918277" w14:textId="77777777" w:rsidR="00582D32" w:rsidRDefault="00582D32" w:rsidP="00582D32">
      <w:pPr>
        <w:pStyle w:val="TableNo"/>
        <w:spacing w:before="0"/>
      </w:pPr>
      <w:bookmarkStart w:id="12" w:name="_Ref133409864"/>
    </w:p>
    <w:p w14:paraId="39902F4E" w14:textId="218F3D9A" w:rsidR="002D1124" w:rsidRPr="004A1AB0" w:rsidRDefault="002D1124" w:rsidP="00582D32">
      <w:pPr>
        <w:pStyle w:val="TableNo"/>
        <w:spacing w:before="0"/>
      </w:pPr>
      <w:r w:rsidRPr="004A1AB0">
        <w:t xml:space="preserve">Table </w:t>
      </w:r>
      <w:r w:rsidRPr="004A1AB0">
        <w:fldChar w:fldCharType="begin"/>
      </w:r>
      <w:r w:rsidRPr="004A1AB0">
        <w:instrText>SEQ Table \* ARABIC</w:instrText>
      </w:r>
      <w:r w:rsidRPr="004A1AB0">
        <w:fldChar w:fldCharType="separate"/>
      </w:r>
      <w:r w:rsidR="00582D32">
        <w:rPr>
          <w:noProof/>
        </w:rPr>
        <w:t>5</w:t>
      </w:r>
      <w:r w:rsidRPr="004A1AB0">
        <w:fldChar w:fldCharType="end"/>
      </w:r>
      <w:bookmarkEnd w:id="12"/>
    </w:p>
    <w:p w14:paraId="6B738C04" w14:textId="77777777" w:rsidR="002D1124" w:rsidRPr="004A1AB0" w:rsidRDefault="002D1124" w:rsidP="002D1124">
      <w:pPr>
        <w:pStyle w:val="Tabletitle"/>
      </w:pPr>
      <w:r w:rsidRPr="004A1AB0">
        <w:t xml:space="preserve">LNK2 Transmission Parameters </w:t>
      </w:r>
    </w:p>
    <w:tbl>
      <w:tblPr>
        <w:tblStyle w:val="TableGrid"/>
        <w:tblW w:w="8505" w:type="dxa"/>
        <w:jc w:val="center"/>
        <w:tblLook w:val="04A0" w:firstRow="1" w:lastRow="0" w:firstColumn="1" w:lastColumn="0" w:noHBand="0" w:noVBand="1"/>
      </w:tblPr>
      <w:tblGrid>
        <w:gridCol w:w="4254"/>
        <w:gridCol w:w="4251"/>
      </w:tblGrid>
      <w:tr w:rsidR="002D1124" w:rsidRPr="004A1AB0" w14:paraId="771096EA" w14:textId="77777777" w:rsidTr="00582D32">
        <w:trPr>
          <w:trHeight w:val="371"/>
          <w:jc w:val="center"/>
        </w:trPr>
        <w:tc>
          <w:tcPr>
            <w:tcW w:w="4254" w:type="dxa"/>
            <w:tcBorders>
              <w:top w:val="single" w:sz="8" w:space="0" w:color="auto"/>
              <w:left w:val="single" w:sz="8" w:space="0" w:color="auto"/>
              <w:bottom w:val="single" w:sz="8" w:space="0" w:color="auto"/>
              <w:right w:val="single" w:sz="8" w:space="0" w:color="auto"/>
            </w:tcBorders>
          </w:tcPr>
          <w:p w14:paraId="4ACF56A3" w14:textId="77777777" w:rsidR="002D1124" w:rsidRPr="004A1AB0" w:rsidRDefault="002D1124" w:rsidP="00155070">
            <w:pPr>
              <w:pStyle w:val="Tablehead"/>
              <w:rPr>
                <w:rFonts w:cs="Times New Roman"/>
              </w:rPr>
            </w:pPr>
            <w:r w:rsidRPr="004A1AB0">
              <w:t>Parameter</w:t>
            </w:r>
          </w:p>
        </w:tc>
        <w:tc>
          <w:tcPr>
            <w:tcW w:w="4251" w:type="dxa"/>
            <w:tcBorders>
              <w:top w:val="single" w:sz="8" w:space="0" w:color="auto"/>
              <w:left w:val="single" w:sz="8" w:space="0" w:color="auto"/>
              <w:bottom w:val="single" w:sz="8" w:space="0" w:color="auto"/>
              <w:right w:val="single" w:sz="8" w:space="0" w:color="auto"/>
            </w:tcBorders>
          </w:tcPr>
          <w:p w14:paraId="0F3B7552" w14:textId="77777777" w:rsidR="002D1124" w:rsidRPr="004A1AB0" w:rsidRDefault="002D1124" w:rsidP="00155070">
            <w:pPr>
              <w:pStyle w:val="Tablehead"/>
              <w:rPr>
                <w:rFonts w:cs="Times New Roman"/>
              </w:rPr>
            </w:pPr>
            <w:r w:rsidRPr="004A1AB0">
              <w:t>Parameter Value</w:t>
            </w:r>
          </w:p>
        </w:tc>
      </w:tr>
      <w:tr w:rsidR="002D1124" w:rsidRPr="004A1AB0" w14:paraId="0B46C583" w14:textId="77777777" w:rsidTr="00582D32">
        <w:trPr>
          <w:trHeight w:val="391"/>
          <w:jc w:val="center"/>
        </w:trPr>
        <w:tc>
          <w:tcPr>
            <w:tcW w:w="4254" w:type="dxa"/>
            <w:tcBorders>
              <w:top w:val="single" w:sz="8" w:space="0" w:color="auto"/>
              <w:left w:val="single" w:sz="8" w:space="0" w:color="auto"/>
              <w:bottom w:val="single" w:sz="8" w:space="0" w:color="auto"/>
              <w:right w:val="single" w:sz="8" w:space="0" w:color="auto"/>
            </w:tcBorders>
            <w:vAlign w:val="center"/>
          </w:tcPr>
          <w:p w14:paraId="527A7DD3" w14:textId="77777777" w:rsidR="002D1124" w:rsidRPr="004A1AB0" w:rsidRDefault="002D1124" w:rsidP="00155070">
            <w:pPr>
              <w:pStyle w:val="Tabletext"/>
              <w:rPr>
                <w:rFonts w:cs="Times New Roman"/>
              </w:rPr>
            </w:pPr>
            <w:r w:rsidRPr="004A1AB0">
              <w:t>Signal Frequency Range (MHz)</w:t>
            </w:r>
          </w:p>
        </w:tc>
        <w:tc>
          <w:tcPr>
            <w:tcW w:w="4251" w:type="dxa"/>
            <w:tcBorders>
              <w:top w:val="single" w:sz="8" w:space="0" w:color="auto"/>
              <w:left w:val="single" w:sz="8" w:space="0" w:color="auto"/>
              <w:bottom w:val="single" w:sz="8" w:space="0" w:color="auto"/>
              <w:right w:val="single" w:sz="8" w:space="0" w:color="auto"/>
            </w:tcBorders>
            <w:vAlign w:val="center"/>
          </w:tcPr>
          <w:p w14:paraId="4039FA5E" w14:textId="77777777" w:rsidR="002D1124" w:rsidRPr="004A1AB0" w:rsidRDefault="002D1124" w:rsidP="00155070">
            <w:pPr>
              <w:pStyle w:val="Tabletext"/>
              <w:rPr>
                <w:rFonts w:cs="Times New Roman"/>
              </w:rPr>
            </w:pPr>
            <w:r w:rsidRPr="004A1AB0">
              <w:t xml:space="preserve">1190.51625 ± 10 </w:t>
            </w:r>
          </w:p>
        </w:tc>
      </w:tr>
      <w:tr w:rsidR="002D1124" w:rsidRPr="004A1AB0" w14:paraId="30A66713" w14:textId="77777777" w:rsidTr="00582D32">
        <w:trPr>
          <w:trHeight w:val="424"/>
          <w:jc w:val="center"/>
        </w:trPr>
        <w:tc>
          <w:tcPr>
            <w:tcW w:w="4254" w:type="dxa"/>
            <w:tcBorders>
              <w:top w:val="single" w:sz="8" w:space="0" w:color="auto"/>
              <w:left w:val="single" w:sz="8" w:space="0" w:color="auto"/>
              <w:bottom w:val="single" w:sz="8" w:space="0" w:color="auto"/>
              <w:right w:val="single" w:sz="8" w:space="0" w:color="auto"/>
            </w:tcBorders>
            <w:vAlign w:val="center"/>
          </w:tcPr>
          <w:p w14:paraId="3513F281" w14:textId="77777777" w:rsidR="002D1124" w:rsidRPr="004A1AB0" w:rsidRDefault="002D1124" w:rsidP="00155070">
            <w:pPr>
              <w:pStyle w:val="Tabletext"/>
              <w:rPr>
                <w:rFonts w:cs="Times New Roman"/>
              </w:rPr>
            </w:pPr>
            <w:r w:rsidRPr="004A1AB0">
              <w:t>PRN Code Chip Rate (</w:t>
            </w:r>
            <w:proofErr w:type="spellStart"/>
            <w:r w:rsidRPr="004A1AB0">
              <w:t>Mcps</w:t>
            </w:r>
            <w:proofErr w:type="spellEnd"/>
            <w:r w:rsidRPr="004A1AB0">
              <w:t>)</w:t>
            </w:r>
          </w:p>
        </w:tc>
        <w:tc>
          <w:tcPr>
            <w:tcW w:w="4251" w:type="dxa"/>
            <w:tcBorders>
              <w:top w:val="single" w:sz="8" w:space="0" w:color="auto"/>
              <w:left w:val="single" w:sz="8" w:space="0" w:color="auto"/>
              <w:bottom w:val="single" w:sz="8" w:space="0" w:color="auto"/>
              <w:right w:val="single" w:sz="8" w:space="0" w:color="auto"/>
            </w:tcBorders>
            <w:vAlign w:val="center"/>
          </w:tcPr>
          <w:p w14:paraId="594B1661" w14:textId="77777777" w:rsidR="002D1124" w:rsidRPr="004A1AB0" w:rsidRDefault="002D1124" w:rsidP="00155070">
            <w:pPr>
              <w:pStyle w:val="Tabletext"/>
              <w:rPr>
                <w:rFonts w:cs="Times New Roman"/>
              </w:rPr>
            </w:pPr>
            <w:r w:rsidRPr="004A1AB0">
              <w:t>10.23</w:t>
            </w:r>
          </w:p>
        </w:tc>
      </w:tr>
      <w:tr w:rsidR="002D1124" w:rsidRPr="004A1AB0" w14:paraId="4099D14A" w14:textId="77777777" w:rsidTr="00582D32">
        <w:trPr>
          <w:trHeight w:val="275"/>
          <w:jc w:val="center"/>
        </w:trPr>
        <w:tc>
          <w:tcPr>
            <w:tcW w:w="4254" w:type="dxa"/>
            <w:tcBorders>
              <w:top w:val="single" w:sz="8" w:space="0" w:color="auto"/>
              <w:left w:val="single" w:sz="8" w:space="0" w:color="auto"/>
              <w:bottom w:val="single" w:sz="8" w:space="0" w:color="auto"/>
              <w:right w:val="single" w:sz="8" w:space="0" w:color="auto"/>
            </w:tcBorders>
            <w:vAlign w:val="center"/>
          </w:tcPr>
          <w:p w14:paraId="7ACD0397" w14:textId="77777777" w:rsidR="002D1124" w:rsidRPr="004A1AB0" w:rsidRDefault="002D1124" w:rsidP="00155070">
            <w:pPr>
              <w:pStyle w:val="Tabletext"/>
              <w:rPr>
                <w:rFonts w:cs="Times New Roman"/>
              </w:rPr>
            </w:pPr>
            <w:r w:rsidRPr="004A1AB0">
              <w:t>Polarization</w:t>
            </w:r>
          </w:p>
        </w:tc>
        <w:tc>
          <w:tcPr>
            <w:tcW w:w="4251" w:type="dxa"/>
            <w:tcBorders>
              <w:top w:val="single" w:sz="8" w:space="0" w:color="auto"/>
              <w:left w:val="single" w:sz="8" w:space="0" w:color="auto"/>
              <w:bottom w:val="single" w:sz="8" w:space="0" w:color="auto"/>
              <w:right w:val="single" w:sz="8" w:space="0" w:color="auto"/>
            </w:tcBorders>
            <w:vAlign w:val="center"/>
          </w:tcPr>
          <w:p w14:paraId="260FA0D5" w14:textId="77777777" w:rsidR="002D1124" w:rsidRPr="004A1AB0" w:rsidRDefault="002D1124" w:rsidP="00155070">
            <w:pPr>
              <w:pStyle w:val="Tabletext"/>
              <w:rPr>
                <w:rFonts w:cs="Times New Roman"/>
              </w:rPr>
            </w:pPr>
            <w:r w:rsidRPr="004A1AB0">
              <w:t>RHCP</w:t>
            </w:r>
          </w:p>
        </w:tc>
      </w:tr>
      <w:tr w:rsidR="002D1124" w:rsidRPr="004A1AB0" w14:paraId="741F1FC1" w14:textId="77777777" w:rsidTr="00582D32">
        <w:trPr>
          <w:trHeight w:val="379"/>
          <w:jc w:val="center"/>
        </w:trPr>
        <w:tc>
          <w:tcPr>
            <w:tcW w:w="4254" w:type="dxa"/>
            <w:tcBorders>
              <w:top w:val="single" w:sz="8" w:space="0" w:color="auto"/>
              <w:left w:val="single" w:sz="8" w:space="0" w:color="auto"/>
              <w:bottom w:val="single" w:sz="8" w:space="0" w:color="auto"/>
              <w:right w:val="single" w:sz="8" w:space="0" w:color="auto"/>
            </w:tcBorders>
            <w:vAlign w:val="center"/>
          </w:tcPr>
          <w:p w14:paraId="67FEC96A" w14:textId="77777777" w:rsidR="002D1124" w:rsidRPr="004A1AB0" w:rsidRDefault="002D1124" w:rsidP="00155070">
            <w:pPr>
              <w:pStyle w:val="Tabletext"/>
              <w:rPr>
                <w:rFonts w:cs="Times New Roman"/>
              </w:rPr>
            </w:pPr>
            <w:r w:rsidRPr="004A1AB0">
              <w:t>Received Isotropic Power (</w:t>
            </w:r>
            <w:proofErr w:type="spellStart"/>
            <w:r w:rsidRPr="004A1AB0">
              <w:t>dBW</w:t>
            </w:r>
            <w:proofErr w:type="spellEnd"/>
            <w:r w:rsidRPr="004A1AB0">
              <w:t>)</w:t>
            </w:r>
          </w:p>
        </w:tc>
        <w:tc>
          <w:tcPr>
            <w:tcW w:w="4251" w:type="dxa"/>
            <w:tcBorders>
              <w:top w:val="single" w:sz="8" w:space="0" w:color="auto"/>
              <w:left w:val="single" w:sz="8" w:space="0" w:color="auto"/>
              <w:bottom w:val="single" w:sz="8" w:space="0" w:color="auto"/>
              <w:right w:val="single" w:sz="8" w:space="0" w:color="auto"/>
            </w:tcBorders>
            <w:vAlign w:val="center"/>
          </w:tcPr>
          <w:p w14:paraId="3481D6ED" w14:textId="77777777" w:rsidR="002D1124" w:rsidRPr="004A1AB0" w:rsidRDefault="002D1124" w:rsidP="00155070">
            <w:pPr>
              <w:pStyle w:val="Tabletext"/>
              <w:rPr>
                <w:rFonts w:cs="Times New Roman"/>
              </w:rPr>
            </w:pPr>
            <w:r w:rsidRPr="004A1AB0">
              <w:t>-136.0 (Note 1)</w:t>
            </w:r>
          </w:p>
        </w:tc>
      </w:tr>
      <w:tr w:rsidR="002D1124" w:rsidRPr="004A1AB0" w14:paraId="79F8C4CF" w14:textId="77777777" w:rsidTr="00582D32">
        <w:trPr>
          <w:trHeight w:val="575"/>
          <w:jc w:val="center"/>
        </w:trPr>
        <w:tc>
          <w:tcPr>
            <w:tcW w:w="8505" w:type="dxa"/>
            <w:gridSpan w:val="2"/>
            <w:tcBorders>
              <w:top w:val="single" w:sz="8" w:space="0" w:color="auto"/>
              <w:left w:val="single" w:sz="8" w:space="0" w:color="auto"/>
              <w:bottom w:val="single" w:sz="8" w:space="0" w:color="auto"/>
              <w:right w:val="single" w:sz="8" w:space="0" w:color="auto"/>
            </w:tcBorders>
            <w:vAlign w:val="center"/>
          </w:tcPr>
          <w:p w14:paraId="69123143" w14:textId="77777777" w:rsidR="002D1124" w:rsidRPr="004A1AB0" w:rsidRDefault="002D1124" w:rsidP="00155070">
            <w:pPr>
              <w:pStyle w:val="Tabletext"/>
              <w:rPr>
                <w:rFonts w:cs="Times New Roman"/>
              </w:rPr>
            </w:pPr>
            <w:r w:rsidRPr="004A1AB0">
              <w:t>Note 1: Received Isotropic Power is defined as the power received from a single satellite at the output of an isotropic (0dBi) receive antenna that is perfectly polarization matched to the transmitter.</w:t>
            </w:r>
          </w:p>
        </w:tc>
      </w:tr>
    </w:tbl>
    <w:p w14:paraId="746DFA8B" w14:textId="77777777" w:rsidR="001D2609" w:rsidRDefault="001D2609" w:rsidP="00582D32">
      <w:pPr>
        <w:pStyle w:val="Caption"/>
        <w:jc w:val="center"/>
        <w:rPr>
          <w:rFonts w:ascii="Times New Roman" w:hAnsi="Times New Roman" w:cs="Times New Roman"/>
          <w:i w:val="0"/>
          <w:iCs w:val="0"/>
          <w:color w:val="auto"/>
          <w:sz w:val="20"/>
          <w:szCs w:val="20"/>
          <w:highlight w:val="yellow"/>
        </w:rPr>
      </w:pPr>
      <w:bookmarkStart w:id="13" w:name="_Ref133409911"/>
    </w:p>
    <w:p w14:paraId="404E979D" w14:textId="52CF43EF" w:rsidR="00582D32" w:rsidRPr="00C03C2E" w:rsidRDefault="00582D32" w:rsidP="00582D32">
      <w:pPr>
        <w:pStyle w:val="Caption"/>
        <w:jc w:val="center"/>
        <w:rPr>
          <w:rFonts w:ascii="Times New Roman" w:hAnsi="Times New Roman" w:cs="Times New Roman"/>
          <w:bCs/>
          <w:i w:val="0"/>
          <w:iCs w:val="0"/>
          <w:color w:val="auto"/>
          <w:sz w:val="20"/>
          <w:szCs w:val="20"/>
          <w:highlight w:val="yellow"/>
          <w:lang w:eastAsia="zh-CN"/>
        </w:rPr>
      </w:pPr>
      <w:r w:rsidRPr="00C03C2E">
        <w:rPr>
          <w:rFonts w:ascii="Times New Roman" w:hAnsi="Times New Roman" w:cs="Times New Roman"/>
          <w:i w:val="0"/>
          <w:iCs w:val="0"/>
          <w:color w:val="auto"/>
          <w:sz w:val="20"/>
          <w:szCs w:val="20"/>
          <w:highlight w:val="yellow"/>
        </w:rPr>
        <w:t xml:space="preserve">TABLE </w:t>
      </w:r>
      <w:r w:rsidRPr="00C03C2E">
        <w:rPr>
          <w:rFonts w:ascii="Times New Roman" w:hAnsi="Times New Roman" w:cs="Times New Roman"/>
          <w:i w:val="0"/>
          <w:iCs w:val="0"/>
          <w:color w:val="auto"/>
          <w:sz w:val="20"/>
          <w:szCs w:val="20"/>
          <w:highlight w:val="yellow"/>
        </w:rPr>
        <w:fldChar w:fldCharType="begin"/>
      </w:r>
      <w:r w:rsidRPr="00C03C2E">
        <w:rPr>
          <w:rFonts w:ascii="Times New Roman" w:hAnsi="Times New Roman" w:cs="Times New Roman"/>
          <w:i w:val="0"/>
          <w:iCs w:val="0"/>
          <w:color w:val="auto"/>
          <w:sz w:val="20"/>
          <w:szCs w:val="20"/>
          <w:highlight w:val="yellow"/>
        </w:rPr>
        <w:instrText xml:space="preserve"> SEQ Table \* ARABIC </w:instrText>
      </w:r>
      <w:r w:rsidRPr="00C03C2E">
        <w:rPr>
          <w:rFonts w:ascii="Times New Roman" w:hAnsi="Times New Roman" w:cs="Times New Roman"/>
          <w:i w:val="0"/>
          <w:iCs w:val="0"/>
          <w:color w:val="auto"/>
          <w:sz w:val="20"/>
          <w:szCs w:val="20"/>
          <w:highlight w:val="yellow"/>
        </w:rPr>
        <w:fldChar w:fldCharType="separate"/>
      </w:r>
      <w:r w:rsidRPr="00C03C2E">
        <w:rPr>
          <w:rFonts w:ascii="Times New Roman" w:hAnsi="Times New Roman" w:cs="Times New Roman"/>
          <w:i w:val="0"/>
          <w:iCs w:val="0"/>
          <w:noProof/>
          <w:color w:val="auto"/>
          <w:sz w:val="20"/>
          <w:szCs w:val="20"/>
          <w:highlight w:val="yellow"/>
        </w:rPr>
        <w:t>6</w:t>
      </w:r>
      <w:r w:rsidRPr="00C03C2E">
        <w:rPr>
          <w:rFonts w:ascii="Times New Roman" w:hAnsi="Times New Roman" w:cs="Times New Roman"/>
          <w:i w:val="0"/>
          <w:iCs w:val="0"/>
          <w:color w:val="auto"/>
          <w:sz w:val="20"/>
          <w:szCs w:val="20"/>
          <w:highlight w:val="yellow"/>
        </w:rPr>
        <w:fldChar w:fldCharType="end"/>
      </w:r>
    </w:p>
    <w:p w14:paraId="7EB224F8" w14:textId="411B0180" w:rsidR="00582D32" w:rsidRPr="00C03C2E" w:rsidRDefault="008E68F8" w:rsidP="008E68F8">
      <w:pPr>
        <w:spacing w:after="240"/>
        <w:jc w:val="center"/>
        <w:rPr>
          <w:b/>
          <w:sz w:val="20"/>
          <w:szCs w:val="16"/>
          <w:highlight w:val="yellow"/>
          <w:lang w:val="en-US"/>
        </w:rPr>
      </w:pPr>
      <w:r w:rsidRPr="00C03C2E">
        <w:rPr>
          <w:b/>
          <w:bCs/>
          <w:sz w:val="20"/>
          <w:szCs w:val="16"/>
          <w:highlight w:val="yellow"/>
          <w:lang w:val="en-US"/>
        </w:rPr>
        <w:t>LNK2 Antenna Gain Pattern</w:t>
      </w:r>
    </w:p>
    <w:tbl>
      <w:tblPr>
        <w:tblStyle w:val="TableGrid"/>
        <w:tblW w:w="8505" w:type="dxa"/>
        <w:tblInd w:w="557"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2156"/>
        <w:gridCol w:w="2097"/>
        <w:gridCol w:w="2148"/>
        <w:gridCol w:w="2104"/>
      </w:tblGrid>
      <w:tr w:rsidR="00582D32" w:rsidRPr="00C03C2E" w14:paraId="731C215D" w14:textId="77777777" w:rsidTr="00582D32">
        <w:trPr>
          <w:trHeight w:val="300"/>
        </w:trPr>
        <w:tc>
          <w:tcPr>
            <w:tcW w:w="2156" w:type="dxa"/>
            <w:tcMar>
              <w:left w:w="105" w:type="dxa"/>
              <w:right w:w="105" w:type="dxa"/>
            </w:tcMar>
          </w:tcPr>
          <w:p w14:paraId="31459EE9" w14:textId="77777777" w:rsidR="00582D32" w:rsidRPr="00991BC0" w:rsidRDefault="00582D32" w:rsidP="00582D32">
            <w:pPr>
              <w:spacing w:line="259" w:lineRule="auto"/>
              <w:jc w:val="center"/>
              <w:rPr>
                <w:rFonts w:ascii="Times New Roman Bold" w:hAnsi="Times New Roman Bold" w:cs="Times New Roman Bold"/>
                <w:b/>
                <w:sz w:val="20"/>
                <w:highlight w:val="yellow"/>
              </w:rPr>
            </w:pPr>
            <w:r w:rsidRPr="00991BC0">
              <w:rPr>
                <w:rFonts w:ascii="Times New Roman Bold" w:hAnsi="Times New Roman Bold" w:cs="Times New Roman Bold"/>
                <w:b/>
                <w:sz w:val="20"/>
                <w:highlight w:val="yellow"/>
              </w:rPr>
              <w:t>Off-Boresight Angle (deg)</w:t>
            </w:r>
          </w:p>
        </w:tc>
        <w:tc>
          <w:tcPr>
            <w:tcW w:w="2097" w:type="dxa"/>
            <w:tcMar>
              <w:left w:w="105" w:type="dxa"/>
              <w:right w:w="105" w:type="dxa"/>
            </w:tcMar>
            <w:vAlign w:val="center"/>
          </w:tcPr>
          <w:p w14:paraId="56EE1354" w14:textId="77777777" w:rsidR="00582D32" w:rsidRPr="00991BC0" w:rsidRDefault="00582D32" w:rsidP="00582D32">
            <w:pPr>
              <w:spacing w:line="259" w:lineRule="auto"/>
              <w:jc w:val="center"/>
              <w:rPr>
                <w:rFonts w:ascii="Times New Roman Bold" w:hAnsi="Times New Roman Bold" w:cs="Times New Roman Bold"/>
                <w:b/>
                <w:sz w:val="20"/>
                <w:highlight w:val="yellow"/>
              </w:rPr>
            </w:pPr>
            <w:r w:rsidRPr="00991BC0">
              <w:rPr>
                <w:rFonts w:ascii="Times New Roman Bold" w:hAnsi="Times New Roman Bold" w:cs="Times New Roman Bold"/>
                <w:b/>
                <w:sz w:val="20"/>
                <w:highlight w:val="yellow"/>
              </w:rPr>
              <w:t>Gain (</w:t>
            </w:r>
            <w:proofErr w:type="spellStart"/>
            <w:r w:rsidRPr="00991BC0">
              <w:rPr>
                <w:rFonts w:ascii="Times New Roman Bold" w:hAnsi="Times New Roman Bold" w:cs="Times New Roman Bold"/>
                <w:b/>
                <w:sz w:val="20"/>
                <w:highlight w:val="yellow"/>
              </w:rPr>
              <w:t>dBic</w:t>
            </w:r>
            <w:proofErr w:type="spellEnd"/>
            <w:r w:rsidRPr="00991BC0">
              <w:rPr>
                <w:rFonts w:ascii="Times New Roman Bold" w:hAnsi="Times New Roman Bold" w:cs="Times New Roman Bold"/>
                <w:b/>
                <w:sz w:val="20"/>
                <w:highlight w:val="yellow"/>
              </w:rPr>
              <w:t>)</w:t>
            </w:r>
          </w:p>
        </w:tc>
        <w:tc>
          <w:tcPr>
            <w:tcW w:w="2148" w:type="dxa"/>
            <w:tcMar>
              <w:left w:w="105" w:type="dxa"/>
              <w:right w:w="105" w:type="dxa"/>
            </w:tcMar>
            <w:vAlign w:val="center"/>
          </w:tcPr>
          <w:p w14:paraId="066870AF" w14:textId="77777777" w:rsidR="00582D32" w:rsidRPr="00991BC0" w:rsidRDefault="00582D32" w:rsidP="00582D32">
            <w:pPr>
              <w:spacing w:line="259" w:lineRule="auto"/>
              <w:jc w:val="center"/>
              <w:rPr>
                <w:rFonts w:ascii="Times New Roman Bold" w:hAnsi="Times New Roman Bold" w:cs="Times New Roman Bold"/>
                <w:b/>
                <w:sz w:val="20"/>
                <w:highlight w:val="yellow"/>
              </w:rPr>
            </w:pPr>
            <w:r w:rsidRPr="00991BC0">
              <w:rPr>
                <w:rFonts w:ascii="Times New Roman Bold" w:hAnsi="Times New Roman Bold" w:cs="Times New Roman Bold"/>
                <w:b/>
                <w:sz w:val="20"/>
                <w:highlight w:val="yellow"/>
              </w:rPr>
              <w:t>Off-Boresight Angle (deg)</w:t>
            </w:r>
          </w:p>
        </w:tc>
        <w:tc>
          <w:tcPr>
            <w:tcW w:w="2104" w:type="dxa"/>
            <w:tcMar>
              <w:left w:w="105" w:type="dxa"/>
              <w:right w:w="105" w:type="dxa"/>
            </w:tcMar>
            <w:vAlign w:val="center"/>
          </w:tcPr>
          <w:p w14:paraId="6FB7A404" w14:textId="77777777" w:rsidR="00582D32" w:rsidRPr="00991BC0" w:rsidRDefault="00582D32" w:rsidP="00582D32">
            <w:pPr>
              <w:spacing w:line="259" w:lineRule="auto"/>
              <w:jc w:val="center"/>
              <w:rPr>
                <w:rFonts w:ascii="Times New Roman Bold" w:hAnsi="Times New Roman Bold" w:cs="Times New Roman Bold"/>
                <w:b/>
                <w:sz w:val="20"/>
                <w:highlight w:val="yellow"/>
              </w:rPr>
            </w:pPr>
            <w:r w:rsidRPr="00991BC0">
              <w:rPr>
                <w:rFonts w:ascii="Times New Roman Bold" w:hAnsi="Times New Roman Bold" w:cs="Times New Roman Bold"/>
                <w:b/>
                <w:sz w:val="20"/>
                <w:highlight w:val="yellow"/>
              </w:rPr>
              <w:t>Gain (</w:t>
            </w:r>
            <w:proofErr w:type="spellStart"/>
            <w:r w:rsidRPr="00991BC0">
              <w:rPr>
                <w:rFonts w:ascii="Times New Roman Bold" w:hAnsi="Times New Roman Bold" w:cs="Times New Roman Bold"/>
                <w:b/>
                <w:sz w:val="20"/>
                <w:highlight w:val="yellow"/>
              </w:rPr>
              <w:t>dBic</w:t>
            </w:r>
            <w:proofErr w:type="spellEnd"/>
            <w:r w:rsidRPr="00991BC0">
              <w:rPr>
                <w:rFonts w:ascii="Times New Roman Bold" w:hAnsi="Times New Roman Bold" w:cs="Times New Roman Bold"/>
                <w:b/>
                <w:sz w:val="20"/>
                <w:highlight w:val="yellow"/>
              </w:rPr>
              <w:t>)</w:t>
            </w:r>
          </w:p>
        </w:tc>
      </w:tr>
      <w:tr w:rsidR="00582D32" w:rsidRPr="00C03C2E" w14:paraId="7893E486" w14:textId="77777777" w:rsidTr="003B7C03">
        <w:trPr>
          <w:trHeight w:val="300"/>
        </w:trPr>
        <w:tc>
          <w:tcPr>
            <w:tcW w:w="2156" w:type="dxa"/>
            <w:tcMar>
              <w:left w:w="105" w:type="dxa"/>
              <w:right w:w="105" w:type="dxa"/>
            </w:tcMar>
          </w:tcPr>
          <w:p w14:paraId="1938ECFD"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7E877A8" w14:textId="7DAD3D66"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0.000</w:t>
            </w:r>
            <w:r w:rsidR="00125EAF" w:rsidRPr="00991BC0">
              <w:rPr>
                <w:rFonts w:ascii="Calibri" w:hAnsi="Calibri" w:cs="Calibri"/>
                <w:sz w:val="20"/>
                <w:szCs w:val="20"/>
                <w:highlight w:val="yellow"/>
              </w:rPr>
              <w:t> </w:t>
            </w:r>
          </w:p>
        </w:tc>
        <w:tc>
          <w:tcPr>
            <w:tcW w:w="2148" w:type="dxa"/>
            <w:tcMar>
              <w:left w:w="105" w:type="dxa"/>
              <w:right w:w="105" w:type="dxa"/>
            </w:tcMar>
          </w:tcPr>
          <w:p w14:paraId="6C434863"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31</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C3CEE6E" w14:textId="573B0F75"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1.618 </w:t>
            </w:r>
          </w:p>
        </w:tc>
      </w:tr>
      <w:tr w:rsidR="00582D32" w:rsidRPr="00C03C2E" w14:paraId="77EF948F" w14:textId="77777777" w:rsidTr="003B7C03">
        <w:trPr>
          <w:trHeight w:val="300"/>
        </w:trPr>
        <w:tc>
          <w:tcPr>
            <w:tcW w:w="2156" w:type="dxa"/>
            <w:tcMar>
              <w:left w:w="105" w:type="dxa"/>
              <w:right w:w="105" w:type="dxa"/>
            </w:tcMar>
          </w:tcPr>
          <w:p w14:paraId="5CB2DE8A"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51049B2" w14:textId="3B6F74AD"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0.002</w:t>
            </w:r>
            <w:r w:rsidR="00125EAF" w:rsidRPr="00991BC0">
              <w:rPr>
                <w:rFonts w:ascii="Calibri" w:hAnsi="Calibri" w:cs="Calibri"/>
                <w:sz w:val="20"/>
                <w:szCs w:val="20"/>
                <w:highlight w:val="yellow"/>
              </w:rPr>
              <w:t> </w:t>
            </w:r>
          </w:p>
        </w:tc>
        <w:tc>
          <w:tcPr>
            <w:tcW w:w="2148" w:type="dxa"/>
            <w:tcMar>
              <w:left w:w="105" w:type="dxa"/>
              <w:right w:w="105" w:type="dxa"/>
            </w:tcMar>
          </w:tcPr>
          <w:p w14:paraId="6CE80B47"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32</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D0585ED" w14:textId="0FCCED9F"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1.735 </w:t>
            </w:r>
          </w:p>
        </w:tc>
      </w:tr>
      <w:tr w:rsidR="00582D32" w:rsidRPr="00C03C2E" w14:paraId="3BD5CA88" w14:textId="77777777" w:rsidTr="003B7C03">
        <w:trPr>
          <w:trHeight w:val="300"/>
        </w:trPr>
        <w:tc>
          <w:tcPr>
            <w:tcW w:w="2156" w:type="dxa"/>
            <w:tcMar>
              <w:left w:w="105" w:type="dxa"/>
              <w:right w:w="105" w:type="dxa"/>
            </w:tcMar>
          </w:tcPr>
          <w:p w14:paraId="3D232C62"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96A7DF4" w14:textId="36548FCE"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0.006</w:t>
            </w:r>
            <w:r w:rsidR="00125EAF" w:rsidRPr="00991BC0">
              <w:rPr>
                <w:rFonts w:ascii="Calibri" w:hAnsi="Calibri" w:cs="Calibri"/>
                <w:sz w:val="20"/>
                <w:szCs w:val="20"/>
                <w:highlight w:val="yellow"/>
              </w:rPr>
              <w:t> </w:t>
            </w:r>
          </w:p>
        </w:tc>
        <w:tc>
          <w:tcPr>
            <w:tcW w:w="2148" w:type="dxa"/>
            <w:tcMar>
              <w:left w:w="105" w:type="dxa"/>
              <w:right w:w="105" w:type="dxa"/>
            </w:tcMar>
          </w:tcPr>
          <w:p w14:paraId="556E9EA7"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33</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FC96289" w14:textId="43C4B8BD"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1.858 </w:t>
            </w:r>
          </w:p>
        </w:tc>
      </w:tr>
      <w:tr w:rsidR="00582D32" w:rsidRPr="00C03C2E" w14:paraId="49A224A7" w14:textId="77777777" w:rsidTr="003B7C03">
        <w:trPr>
          <w:trHeight w:val="300"/>
        </w:trPr>
        <w:tc>
          <w:tcPr>
            <w:tcW w:w="2156" w:type="dxa"/>
            <w:tcMar>
              <w:left w:w="105" w:type="dxa"/>
              <w:right w:w="105" w:type="dxa"/>
            </w:tcMar>
          </w:tcPr>
          <w:p w14:paraId="13C7960E"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AD457F9" w14:textId="3AE604D6"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0.014</w:t>
            </w:r>
            <w:r w:rsidR="00125EAF" w:rsidRPr="00991BC0">
              <w:rPr>
                <w:rFonts w:ascii="Calibri" w:hAnsi="Calibri" w:cs="Calibri"/>
                <w:sz w:val="20"/>
                <w:szCs w:val="20"/>
                <w:highlight w:val="yellow"/>
              </w:rPr>
              <w:t> </w:t>
            </w:r>
          </w:p>
        </w:tc>
        <w:tc>
          <w:tcPr>
            <w:tcW w:w="2148" w:type="dxa"/>
            <w:tcMar>
              <w:left w:w="105" w:type="dxa"/>
              <w:right w:w="105" w:type="dxa"/>
            </w:tcMar>
          </w:tcPr>
          <w:p w14:paraId="6F3FD0D5"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34</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E3B7270" w14:textId="6CF00B8A"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1.986 </w:t>
            </w:r>
          </w:p>
        </w:tc>
      </w:tr>
      <w:tr w:rsidR="00582D32" w:rsidRPr="00C03C2E" w14:paraId="6B9A9119" w14:textId="77777777" w:rsidTr="003B7C03">
        <w:trPr>
          <w:trHeight w:val="300"/>
        </w:trPr>
        <w:tc>
          <w:tcPr>
            <w:tcW w:w="2156" w:type="dxa"/>
            <w:tcMar>
              <w:left w:w="105" w:type="dxa"/>
              <w:right w:w="105" w:type="dxa"/>
            </w:tcMar>
          </w:tcPr>
          <w:p w14:paraId="6C64FF25"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99D1E88" w14:textId="2ED8805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0.025</w:t>
            </w:r>
            <w:r w:rsidR="00125EAF" w:rsidRPr="00991BC0">
              <w:rPr>
                <w:rFonts w:ascii="Calibri" w:hAnsi="Calibri" w:cs="Calibri"/>
                <w:sz w:val="20"/>
                <w:szCs w:val="20"/>
                <w:highlight w:val="yellow"/>
              </w:rPr>
              <w:t> </w:t>
            </w:r>
          </w:p>
        </w:tc>
        <w:tc>
          <w:tcPr>
            <w:tcW w:w="2148" w:type="dxa"/>
            <w:tcMar>
              <w:left w:w="105" w:type="dxa"/>
              <w:right w:w="105" w:type="dxa"/>
            </w:tcMar>
          </w:tcPr>
          <w:p w14:paraId="1BA93D6C"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35</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6A60F02" w14:textId="4FF7A804"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2.120 </w:t>
            </w:r>
          </w:p>
        </w:tc>
      </w:tr>
      <w:tr w:rsidR="00582D32" w:rsidRPr="00C03C2E" w14:paraId="43F96405" w14:textId="77777777" w:rsidTr="003B7C03">
        <w:trPr>
          <w:trHeight w:val="300"/>
        </w:trPr>
        <w:tc>
          <w:tcPr>
            <w:tcW w:w="2156" w:type="dxa"/>
            <w:tcMar>
              <w:left w:w="105" w:type="dxa"/>
              <w:right w:w="105" w:type="dxa"/>
            </w:tcMar>
          </w:tcPr>
          <w:p w14:paraId="23BD4FF7"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0B16F27" w14:textId="670D7C9B"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0.039</w:t>
            </w:r>
            <w:r w:rsidR="00125EAF" w:rsidRPr="00991BC0">
              <w:rPr>
                <w:rFonts w:ascii="Calibri" w:hAnsi="Calibri" w:cs="Calibri"/>
                <w:sz w:val="20"/>
                <w:szCs w:val="20"/>
                <w:highlight w:val="yellow"/>
              </w:rPr>
              <w:t> </w:t>
            </w:r>
          </w:p>
        </w:tc>
        <w:tc>
          <w:tcPr>
            <w:tcW w:w="2148" w:type="dxa"/>
            <w:tcMar>
              <w:left w:w="105" w:type="dxa"/>
              <w:right w:w="105" w:type="dxa"/>
            </w:tcMar>
          </w:tcPr>
          <w:p w14:paraId="2201FC6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36</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13C5E45" w14:textId="6AF57718"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2.260 </w:t>
            </w:r>
          </w:p>
        </w:tc>
      </w:tr>
      <w:tr w:rsidR="00582D32" w:rsidRPr="00C03C2E" w14:paraId="5E9B8669" w14:textId="77777777" w:rsidTr="003B7C03">
        <w:trPr>
          <w:trHeight w:val="300"/>
        </w:trPr>
        <w:tc>
          <w:tcPr>
            <w:tcW w:w="2156" w:type="dxa"/>
            <w:tcMar>
              <w:left w:w="105" w:type="dxa"/>
              <w:right w:w="105" w:type="dxa"/>
            </w:tcMar>
          </w:tcPr>
          <w:p w14:paraId="517EDD52"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AFD73E6" w14:textId="363C4CFA"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0.056</w:t>
            </w:r>
            <w:r w:rsidR="00125EAF" w:rsidRPr="00991BC0">
              <w:rPr>
                <w:rFonts w:ascii="Calibri" w:hAnsi="Calibri" w:cs="Calibri"/>
                <w:sz w:val="20"/>
                <w:szCs w:val="20"/>
                <w:highlight w:val="yellow"/>
              </w:rPr>
              <w:t> </w:t>
            </w:r>
          </w:p>
        </w:tc>
        <w:tc>
          <w:tcPr>
            <w:tcW w:w="2148" w:type="dxa"/>
            <w:tcMar>
              <w:left w:w="105" w:type="dxa"/>
              <w:right w:w="105" w:type="dxa"/>
            </w:tcMar>
          </w:tcPr>
          <w:p w14:paraId="3854019E"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37</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9CED3AF" w14:textId="65E6C529"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2.407 </w:t>
            </w:r>
          </w:p>
        </w:tc>
      </w:tr>
      <w:tr w:rsidR="00582D32" w:rsidRPr="00C03C2E" w14:paraId="29400012" w14:textId="77777777" w:rsidTr="003B7C03">
        <w:trPr>
          <w:trHeight w:val="300"/>
        </w:trPr>
        <w:tc>
          <w:tcPr>
            <w:tcW w:w="2156" w:type="dxa"/>
            <w:tcMar>
              <w:left w:w="105" w:type="dxa"/>
              <w:right w:w="105" w:type="dxa"/>
            </w:tcMar>
          </w:tcPr>
          <w:p w14:paraId="0F805FEF"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7</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AED1BFB" w14:textId="3DB60FA0"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0.076</w:t>
            </w:r>
            <w:r w:rsidR="00125EAF" w:rsidRPr="00991BC0">
              <w:rPr>
                <w:rFonts w:ascii="Calibri" w:hAnsi="Calibri" w:cs="Calibri"/>
                <w:sz w:val="20"/>
                <w:szCs w:val="20"/>
                <w:highlight w:val="yellow"/>
              </w:rPr>
              <w:t> </w:t>
            </w:r>
          </w:p>
        </w:tc>
        <w:tc>
          <w:tcPr>
            <w:tcW w:w="2148" w:type="dxa"/>
            <w:tcMar>
              <w:left w:w="105" w:type="dxa"/>
              <w:right w:w="105" w:type="dxa"/>
            </w:tcMar>
          </w:tcPr>
          <w:p w14:paraId="055742F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38</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FB04B26" w14:textId="61269008"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2.560 </w:t>
            </w:r>
          </w:p>
        </w:tc>
      </w:tr>
      <w:tr w:rsidR="00582D32" w:rsidRPr="00C03C2E" w14:paraId="2C32140D" w14:textId="77777777" w:rsidTr="003B7C03">
        <w:trPr>
          <w:trHeight w:val="300"/>
        </w:trPr>
        <w:tc>
          <w:tcPr>
            <w:tcW w:w="2156" w:type="dxa"/>
            <w:tcMar>
              <w:left w:w="105" w:type="dxa"/>
              <w:right w:w="105" w:type="dxa"/>
            </w:tcMar>
          </w:tcPr>
          <w:p w14:paraId="174F716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8</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DBE6577" w14:textId="7AF519E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0.100</w:t>
            </w:r>
            <w:r w:rsidR="00125EAF" w:rsidRPr="00991BC0">
              <w:rPr>
                <w:rFonts w:ascii="Calibri" w:hAnsi="Calibri" w:cs="Calibri"/>
                <w:sz w:val="20"/>
                <w:szCs w:val="20"/>
                <w:highlight w:val="yellow"/>
              </w:rPr>
              <w:t> </w:t>
            </w:r>
          </w:p>
        </w:tc>
        <w:tc>
          <w:tcPr>
            <w:tcW w:w="2148" w:type="dxa"/>
            <w:tcMar>
              <w:left w:w="105" w:type="dxa"/>
              <w:right w:w="105" w:type="dxa"/>
            </w:tcMar>
          </w:tcPr>
          <w:p w14:paraId="6C477965"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39</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D08F881" w14:textId="1F707074"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2.706 </w:t>
            </w:r>
          </w:p>
        </w:tc>
      </w:tr>
      <w:tr w:rsidR="00582D32" w:rsidRPr="00C03C2E" w14:paraId="4822ECF7" w14:textId="77777777" w:rsidTr="003B7C03">
        <w:trPr>
          <w:trHeight w:val="300"/>
        </w:trPr>
        <w:tc>
          <w:tcPr>
            <w:tcW w:w="2156" w:type="dxa"/>
            <w:tcMar>
              <w:left w:w="105" w:type="dxa"/>
              <w:right w:w="105" w:type="dxa"/>
            </w:tcMar>
          </w:tcPr>
          <w:p w14:paraId="1838107D"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9</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9DD561D" w14:textId="2FE01338"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0.126</w:t>
            </w:r>
            <w:r w:rsidR="00125EAF" w:rsidRPr="00991BC0">
              <w:rPr>
                <w:rFonts w:ascii="Calibri" w:hAnsi="Calibri" w:cs="Calibri"/>
                <w:sz w:val="20"/>
                <w:szCs w:val="20"/>
                <w:highlight w:val="yellow"/>
              </w:rPr>
              <w:t> </w:t>
            </w:r>
          </w:p>
        </w:tc>
        <w:tc>
          <w:tcPr>
            <w:tcW w:w="2148" w:type="dxa"/>
            <w:tcMar>
              <w:left w:w="105" w:type="dxa"/>
              <w:right w:w="105" w:type="dxa"/>
            </w:tcMar>
          </w:tcPr>
          <w:p w14:paraId="7B3D740B"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40</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F99BE35" w14:textId="3796DB0C"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2.620 </w:t>
            </w:r>
          </w:p>
        </w:tc>
      </w:tr>
      <w:tr w:rsidR="00582D32" w:rsidRPr="00C03C2E" w14:paraId="053C0C93" w14:textId="77777777" w:rsidTr="003B7C03">
        <w:trPr>
          <w:trHeight w:val="300"/>
        </w:trPr>
        <w:tc>
          <w:tcPr>
            <w:tcW w:w="2156" w:type="dxa"/>
            <w:tcMar>
              <w:left w:w="105" w:type="dxa"/>
              <w:right w:w="105" w:type="dxa"/>
            </w:tcMar>
          </w:tcPr>
          <w:p w14:paraId="7EE9A75A"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10</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4C62FEA" w14:textId="49BBFBD8"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0.156</w:t>
            </w:r>
            <w:r w:rsidR="00125EAF" w:rsidRPr="00991BC0">
              <w:rPr>
                <w:rFonts w:ascii="Calibri" w:hAnsi="Calibri" w:cs="Calibri"/>
                <w:sz w:val="20"/>
                <w:szCs w:val="20"/>
                <w:highlight w:val="yellow"/>
              </w:rPr>
              <w:t> </w:t>
            </w:r>
          </w:p>
        </w:tc>
        <w:tc>
          <w:tcPr>
            <w:tcW w:w="2148" w:type="dxa"/>
            <w:tcMar>
              <w:left w:w="105" w:type="dxa"/>
              <w:right w:w="105" w:type="dxa"/>
            </w:tcMar>
          </w:tcPr>
          <w:p w14:paraId="2229068A"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41</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AECB081" w14:textId="315E2B16"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2.505 </w:t>
            </w:r>
          </w:p>
        </w:tc>
      </w:tr>
      <w:tr w:rsidR="00582D32" w:rsidRPr="00C03C2E" w14:paraId="6C83D32B" w14:textId="77777777" w:rsidTr="003B7C03">
        <w:trPr>
          <w:trHeight w:val="300"/>
        </w:trPr>
        <w:tc>
          <w:tcPr>
            <w:tcW w:w="2156" w:type="dxa"/>
            <w:tcMar>
              <w:left w:w="105" w:type="dxa"/>
              <w:right w:w="105" w:type="dxa"/>
            </w:tcMar>
          </w:tcPr>
          <w:p w14:paraId="6BBB105B"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11</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26F72AA" w14:textId="20FF876B"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0.189</w:t>
            </w:r>
            <w:r w:rsidR="00125EAF" w:rsidRPr="00991BC0">
              <w:rPr>
                <w:rFonts w:ascii="Calibri" w:hAnsi="Calibri" w:cs="Calibri"/>
                <w:sz w:val="20"/>
                <w:szCs w:val="20"/>
                <w:highlight w:val="yellow"/>
              </w:rPr>
              <w:t> </w:t>
            </w:r>
          </w:p>
        </w:tc>
        <w:tc>
          <w:tcPr>
            <w:tcW w:w="2148" w:type="dxa"/>
            <w:tcMar>
              <w:left w:w="105" w:type="dxa"/>
              <w:right w:w="105" w:type="dxa"/>
            </w:tcMar>
          </w:tcPr>
          <w:p w14:paraId="088EA420"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42</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33B143A" w14:textId="04A7A8AA"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2.690 </w:t>
            </w:r>
          </w:p>
        </w:tc>
      </w:tr>
      <w:tr w:rsidR="00582D32" w:rsidRPr="00C03C2E" w14:paraId="413BBB75" w14:textId="77777777" w:rsidTr="003B7C03">
        <w:trPr>
          <w:trHeight w:val="300"/>
        </w:trPr>
        <w:tc>
          <w:tcPr>
            <w:tcW w:w="2156" w:type="dxa"/>
            <w:tcMar>
              <w:left w:w="105" w:type="dxa"/>
              <w:right w:w="105" w:type="dxa"/>
            </w:tcMar>
          </w:tcPr>
          <w:p w14:paraId="18490EF0"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12</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5CEB978" w14:textId="046A68B8"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0.225</w:t>
            </w:r>
            <w:r w:rsidR="00125EAF" w:rsidRPr="00991BC0">
              <w:rPr>
                <w:rFonts w:ascii="Calibri" w:hAnsi="Calibri" w:cs="Calibri"/>
                <w:sz w:val="20"/>
                <w:szCs w:val="20"/>
                <w:highlight w:val="yellow"/>
              </w:rPr>
              <w:t> </w:t>
            </w:r>
          </w:p>
        </w:tc>
        <w:tc>
          <w:tcPr>
            <w:tcW w:w="2148" w:type="dxa"/>
            <w:tcMar>
              <w:left w:w="105" w:type="dxa"/>
              <w:right w:w="105" w:type="dxa"/>
            </w:tcMar>
          </w:tcPr>
          <w:p w14:paraId="26AE17D9"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43</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FD59ED8" w14:textId="2EFE21AE"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2.870 </w:t>
            </w:r>
          </w:p>
        </w:tc>
      </w:tr>
      <w:tr w:rsidR="00582D32" w:rsidRPr="00C03C2E" w14:paraId="35E532BF" w14:textId="77777777" w:rsidTr="003B7C03">
        <w:trPr>
          <w:trHeight w:val="300"/>
        </w:trPr>
        <w:tc>
          <w:tcPr>
            <w:tcW w:w="2156" w:type="dxa"/>
            <w:tcMar>
              <w:left w:w="105" w:type="dxa"/>
              <w:right w:w="105" w:type="dxa"/>
            </w:tcMar>
          </w:tcPr>
          <w:p w14:paraId="2B933C11"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13</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A74135E" w14:textId="10A61AA5"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0.265</w:t>
            </w:r>
            <w:r w:rsidR="00125EAF" w:rsidRPr="00991BC0">
              <w:rPr>
                <w:rFonts w:ascii="Calibri" w:hAnsi="Calibri" w:cs="Calibri"/>
                <w:sz w:val="20"/>
                <w:szCs w:val="20"/>
                <w:highlight w:val="yellow"/>
              </w:rPr>
              <w:t> </w:t>
            </w:r>
          </w:p>
        </w:tc>
        <w:tc>
          <w:tcPr>
            <w:tcW w:w="2148" w:type="dxa"/>
            <w:tcMar>
              <w:left w:w="105" w:type="dxa"/>
              <w:right w:w="105" w:type="dxa"/>
            </w:tcMar>
          </w:tcPr>
          <w:p w14:paraId="6217EA0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44</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A7998BC" w14:textId="665ED239"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3.036 </w:t>
            </w:r>
          </w:p>
        </w:tc>
      </w:tr>
      <w:tr w:rsidR="00582D32" w:rsidRPr="00C03C2E" w14:paraId="3E4A75A1" w14:textId="77777777" w:rsidTr="003B7C03">
        <w:trPr>
          <w:trHeight w:val="300"/>
        </w:trPr>
        <w:tc>
          <w:tcPr>
            <w:tcW w:w="2156" w:type="dxa"/>
            <w:tcMar>
              <w:left w:w="105" w:type="dxa"/>
              <w:right w:w="105" w:type="dxa"/>
            </w:tcMar>
          </w:tcPr>
          <w:p w14:paraId="34D8AA0C"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14</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7004DF8" w14:textId="2309604F"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0.308</w:t>
            </w:r>
            <w:r w:rsidR="00125EAF" w:rsidRPr="00991BC0">
              <w:rPr>
                <w:rFonts w:ascii="Calibri" w:hAnsi="Calibri" w:cs="Calibri"/>
                <w:sz w:val="20"/>
                <w:szCs w:val="20"/>
                <w:highlight w:val="yellow"/>
              </w:rPr>
              <w:t> </w:t>
            </w:r>
          </w:p>
        </w:tc>
        <w:tc>
          <w:tcPr>
            <w:tcW w:w="2148" w:type="dxa"/>
            <w:tcMar>
              <w:left w:w="105" w:type="dxa"/>
              <w:right w:w="105" w:type="dxa"/>
            </w:tcMar>
          </w:tcPr>
          <w:p w14:paraId="61BC2B76"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45</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ADC3E30" w14:textId="5EB3AF85"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3.187 </w:t>
            </w:r>
          </w:p>
        </w:tc>
      </w:tr>
      <w:tr w:rsidR="00582D32" w:rsidRPr="00C03C2E" w14:paraId="34F02742" w14:textId="77777777" w:rsidTr="003B7C03">
        <w:trPr>
          <w:trHeight w:val="300"/>
        </w:trPr>
        <w:tc>
          <w:tcPr>
            <w:tcW w:w="2156" w:type="dxa"/>
            <w:tcMar>
              <w:left w:w="105" w:type="dxa"/>
              <w:right w:w="105" w:type="dxa"/>
            </w:tcMar>
          </w:tcPr>
          <w:p w14:paraId="498F7230"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15</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F1C66F8" w14:textId="28C6CEB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0.354</w:t>
            </w:r>
            <w:r w:rsidR="00125EAF" w:rsidRPr="00991BC0">
              <w:rPr>
                <w:rFonts w:ascii="Calibri" w:hAnsi="Calibri" w:cs="Calibri"/>
                <w:sz w:val="20"/>
                <w:szCs w:val="20"/>
                <w:highlight w:val="yellow"/>
              </w:rPr>
              <w:t> </w:t>
            </w:r>
          </w:p>
        </w:tc>
        <w:tc>
          <w:tcPr>
            <w:tcW w:w="2148" w:type="dxa"/>
            <w:tcMar>
              <w:left w:w="105" w:type="dxa"/>
              <w:right w:w="105" w:type="dxa"/>
            </w:tcMar>
          </w:tcPr>
          <w:p w14:paraId="1FA6EF2B"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46</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2320B80" w14:textId="2E6160DA"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3.329 </w:t>
            </w:r>
          </w:p>
        </w:tc>
      </w:tr>
      <w:tr w:rsidR="00582D32" w:rsidRPr="00C03C2E" w14:paraId="218A6496" w14:textId="77777777" w:rsidTr="003B7C03">
        <w:trPr>
          <w:trHeight w:val="300"/>
        </w:trPr>
        <w:tc>
          <w:tcPr>
            <w:tcW w:w="2156" w:type="dxa"/>
            <w:tcMar>
              <w:left w:w="105" w:type="dxa"/>
              <w:right w:w="105" w:type="dxa"/>
            </w:tcMar>
          </w:tcPr>
          <w:p w14:paraId="7C1EEF2E"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16</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49CAC09B" w14:textId="6D5AFDD5"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0.404</w:t>
            </w:r>
            <w:r w:rsidR="00125EAF" w:rsidRPr="00991BC0">
              <w:rPr>
                <w:rFonts w:ascii="Calibri" w:hAnsi="Calibri" w:cs="Calibri"/>
                <w:sz w:val="20"/>
                <w:szCs w:val="20"/>
                <w:highlight w:val="yellow"/>
              </w:rPr>
              <w:t> </w:t>
            </w:r>
          </w:p>
        </w:tc>
        <w:tc>
          <w:tcPr>
            <w:tcW w:w="2148" w:type="dxa"/>
            <w:tcMar>
              <w:left w:w="105" w:type="dxa"/>
              <w:right w:w="105" w:type="dxa"/>
            </w:tcMar>
          </w:tcPr>
          <w:p w14:paraId="024BCEC2"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47</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14790CA" w14:textId="68CD555F"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3.459 </w:t>
            </w:r>
          </w:p>
        </w:tc>
      </w:tr>
      <w:tr w:rsidR="00582D32" w:rsidRPr="00C03C2E" w14:paraId="7019F257" w14:textId="77777777" w:rsidTr="003B7C03">
        <w:trPr>
          <w:trHeight w:val="300"/>
        </w:trPr>
        <w:tc>
          <w:tcPr>
            <w:tcW w:w="2156" w:type="dxa"/>
            <w:tcMar>
              <w:left w:w="105" w:type="dxa"/>
              <w:right w:w="105" w:type="dxa"/>
            </w:tcMar>
          </w:tcPr>
          <w:p w14:paraId="554198BF"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17</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08DB173" w14:textId="6F1D8611"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0.458</w:t>
            </w:r>
            <w:r w:rsidR="00125EAF" w:rsidRPr="00991BC0">
              <w:rPr>
                <w:rFonts w:ascii="Calibri" w:hAnsi="Calibri" w:cs="Calibri"/>
                <w:sz w:val="20"/>
                <w:szCs w:val="20"/>
                <w:highlight w:val="yellow"/>
              </w:rPr>
              <w:t> </w:t>
            </w:r>
          </w:p>
        </w:tc>
        <w:tc>
          <w:tcPr>
            <w:tcW w:w="2148" w:type="dxa"/>
            <w:tcMar>
              <w:left w:w="105" w:type="dxa"/>
              <w:right w:w="105" w:type="dxa"/>
            </w:tcMar>
          </w:tcPr>
          <w:p w14:paraId="66DD6F5A"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48</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805C315" w14:textId="285116F9"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3.583 </w:t>
            </w:r>
          </w:p>
        </w:tc>
      </w:tr>
      <w:tr w:rsidR="00582D32" w:rsidRPr="00C03C2E" w14:paraId="17897BB4" w14:textId="77777777" w:rsidTr="003B7C03">
        <w:trPr>
          <w:trHeight w:val="300"/>
        </w:trPr>
        <w:tc>
          <w:tcPr>
            <w:tcW w:w="2156" w:type="dxa"/>
            <w:tcMar>
              <w:left w:w="105" w:type="dxa"/>
              <w:right w:w="105" w:type="dxa"/>
            </w:tcMar>
          </w:tcPr>
          <w:p w14:paraId="2E72DB2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18</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74E6893" w14:textId="4046E833"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0.515</w:t>
            </w:r>
            <w:r w:rsidR="00125EAF" w:rsidRPr="00991BC0">
              <w:rPr>
                <w:rFonts w:ascii="Calibri" w:hAnsi="Calibri" w:cs="Calibri"/>
                <w:sz w:val="20"/>
                <w:szCs w:val="20"/>
                <w:highlight w:val="yellow"/>
              </w:rPr>
              <w:t> </w:t>
            </w:r>
          </w:p>
        </w:tc>
        <w:tc>
          <w:tcPr>
            <w:tcW w:w="2148" w:type="dxa"/>
            <w:tcMar>
              <w:left w:w="105" w:type="dxa"/>
              <w:right w:w="105" w:type="dxa"/>
            </w:tcMar>
          </w:tcPr>
          <w:p w14:paraId="660E771D"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49</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3FC77B7" w14:textId="49EB12CB"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3.744 </w:t>
            </w:r>
          </w:p>
        </w:tc>
      </w:tr>
      <w:tr w:rsidR="00582D32" w:rsidRPr="00C03C2E" w14:paraId="24674BF0" w14:textId="77777777" w:rsidTr="003B7C03">
        <w:trPr>
          <w:trHeight w:val="300"/>
        </w:trPr>
        <w:tc>
          <w:tcPr>
            <w:tcW w:w="2156" w:type="dxa"/>
            <w:tcMar>
              <w:left w:w="105" w:type="dxa"/>
              <w:right w:w="105" w:type="dxa"/>
            </w:tcMar>
          </w:tcPr>
          <w:p w14:paraId="105B622A"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19</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CD19A76" w14:textId="63380CB6"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0.575</w:t>
            </w:r>
            <w:r w:rsidR="00125EAF" w:rsidRPr="00991BC0">
              <w:rPr>
                <w:rFonts w:ascii="Calibri" w:hAnsi="Calibri" w:cs="Calibri"/>
                <w:sz w:val="20"/>
                <w:szCs w:val="20"/>
                <w:highlight w:val="yellow"/>
              </w:rPr>
              <w:t> </w:t>
            </w:r>
          </w:p>
        </w:tc>
        <w:tc>
          <w:tcPr>
            <w:tcW w:w="2148" w:type="dxa"/>
            <w:tcMar>
              <w:left w:w="105" w:type="dxa"/>
              <w:right w:w="105" w:type="dxa"/>
            </w:tcMar>
          </w:tcPr>
          <w:p w14:paraId="301F52FF"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50</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CBFC7F8" w14:textId="5A3CC265"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3.907 </w:t>
            </w:r>
          </w:p>
        </w:tc>
      </w:tr>
      <w:tr w:rsidR="00582D32" w:rsidRPr="00C03C2E" w14:paraId="746F1802" w14:textId="77777777" w:rsidTr="003B7C03">
        <w:trPr>
          <w:trHeight w:val="300"/>
        </w:trPr>
        <w:tc>
          <w:tcPr>
            <w:tcW w:w="2156" w:type="dxa"/>
            <w:tcMar>
              <w:left w:w="105" w:type="dxa"/>
              <w:right w:w="105" w:type="dxa"/>
            </w:tcMar>
          </w:tcPr>
          <w:p w14:paraId="29D8FDAC"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20</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4886DE7" w14:textId="2941F76B"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0.639</w:t>
            </w:r>
            <w:r w:rsidR="00125EAF" w:rsidRPr="00991BC0">
              <w:rPr>
                <w:rFonts w:ascii="Calibri" w:hAnsi="Calibri" w:cs="Calibri"/>
                <w:sz w:val="20"/>
                <w:szCs w:val="20"/>
                <w:highlight w:val="yellow"/>
              </w:rPr>
              <w:t> </w:t>
            </w:r>
          </w:p>
        </w:tc>
        <w:tc>
          <w:tcPr>
            <w:tcW w:w="2148" w:type="dxa"/>
            <w:tcMar>
              <w:left w:w="105" w:type="dxa"/>
              <w:right w:w="105" w:type="dxa"/>
            </w:tcMar>
          </w:tcPr>
          <w:p w14:paraId="00ECF629"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51</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DAC4210" w14:textId="67FA95EC"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4.085 </w:t>
            </w:r>
          </w:p>
        </w:tc>
      </w:tr>
      <w:tr w:rsidR="00582D32" w:rsidRPr="00C03C2E" w14:paraId="30353B11" w14:textId="77777777" w:rsidTr="003B7C03">
        <w:trPr>
          <w:trHeight w:val="300"/>
        </w:trPr>
        <w:tc>
          <w:tcPr>
            <w:tcW w:w="2156" w:type="dxa"/>
            <w:tcMar>
              <w:left w:w="105" w:type="dxa"/>
              <w:right w:w="105" w:type="dxa"/>
            </w:tcMar>
          </w:tcPr>
          <w:p w14:paraId="64F8F2E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21</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D8B9F59" w14:textId="1E0AAFCB"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0.708</w:t>
            </w:r>
            <w:r w:rsidR="00125EAF" w:rsidRPr="00991BC0">
              <w:rPr>
                <w:rFonts w:ascii="Calibri" w:hAnsi="Calibri" w:cs="Calibri"/>
                <w:sz w:val="20"/>
                <w:szCs w:val="20"/>
                <w:highlight w:val="yellow"/>
              </w:rPr>
              <w:t> </w:t>
            </w:r>
          </w:p>
        </w:tc>
        <w:tc>
          <w:tcPr>
            <w:tcW w:w="2148" w:type="dxa"/>
            <w:tcMar>
              <w:left w:w="105" w:type="dxa"/>
              <w:right w:w="105" w:type="dxa"/>
            </w:tcMar>
          </w:tcPr>
          <w:p w14:paraId="306CF6D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52</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F468A51" w14:textId="13567AE5"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4.273 </w:t>
            </w:r>
          </w:p>
        </w:tc>
      </w:tr>
      <w:tr w:rsidR="00582D32" w:rsidRPr="00C03C2E" w14:paraId="71EACD3F" w14:textId="77777777" w:rsidTr="003B7C03">
        <w:trPr>
          <w:trHeight w:val="300"/>
        </w:trPr>
        <w:tc>
          <w:tcPr>
            <w:tcW w:w="2156" w:type="dxa"/>
            <w:tcMar>
              <w:left w:w="105" w:type="dxa"/>
              <w:right w:w="105" w:type="dxa"/>
            </w:tcMar>
          </w:tcPr>
          <w:p w14:paraId="0527B566"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22</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F66C2B3" w14:textId="6D8528A2"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0.779</w:t>
            </w:r>
            <w:r w:rsidR="00125EAF" w:rsidRPr="00991BC0">
              <w:rPr>
                <w:rFonts w:ascii="Calibri" w:hAnsi="Calibri" w:cs="Calibri"/>
                <w:sz w:val="20"/>
                <w:szCs w:val="20"/>
                <w:highlight w:val="yellow"/>
              </w:rPr>
              <w:t> </w:t>
            </w:r>
          </w:p>
        </w:tc>
        <w:tc>
          <w:tcPr>
            <w:tcW w:w="2148" w:type="dxa"/>
            <w:tcMar>
              <w:left w:w="105" w:type="dxa"/>
              <w:right w:w="105" w:type="dxa"/>
            </w:tcMar>
          </w:tcPr>
          <w:p w14:paraId="04483329"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53</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0DF4F1C" w14:textId="77B555D7"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4.468 </w:t>
            </w:r>
          </w:p>
        </w:tc>
      </w:tr>
      <w:tr w:rsidR="00582D32" w:rsidRPr="00C03C2E" w14:paraId="0AE4B2A0" w14:textId="77777777" w:rsidTr="003B7C03">
        <w:trPr>
          <w:trHeight w:val="300"/>
        </w:trPr>
        <w:tc>
          <w:tcPr>
            <w:tcW w:w="2156" w:type="dxa"/>
            <w:tcMar>
              <w:left w:w="105" w:type="dxa"/>
              <w:right w:w="105" w:type="dxa"/>
            </w:tcMar>
          </w:tcPr>
          <w:p w14:paraId="57D0CF30"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23</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0A95476" w14:textId="20164D6D"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0.855</w:t>
            </w:r>
            <w:r w:rsidR="00125EAF" w:rsidRPr="00991BC0">
              <w:rPr>
                <w:rFonts w:ascii="Calibri" w:hAnsi="Calibri" w:cs="Calibri"/>
                <w:sz w:val="20"/>
                <w:szCs w:val="20"/>
                <w:highlight w:val="yellow"/>
              </w:rPr>
              <w:t> </w:t>
            </w:r>
          </w:p>
        </w:tc>
        <w:tc>
          <w:tcPr>
            <w:tcW w:w="2148" w:type="dxa"/>
            <w:tcMar>
              <w:left w:w="105" w:type="dxa"/>
              <w:right w:w="105" w:type="dxa"/>
            </w:tcMar>
          </w:tcPr>
          <w:p w14:paraId="7B19D52E"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54</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9144D42" w14:textId="02AB1138"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4.531 </w:t>
            </w:r>
          </w:p>
        </w:tc>
      </w:tr>
      <w:tr w:rsidR="00582D32" w:rsidRPr="00C03C2E" w14:paraId="697C862D" w14:textId="77777777" w:rsidTr="003B7C03">
        <w:trPr>
          <w:trHeight w:val="300"/>
        </w:trPr>
        <w:tc>
          <w:tcPr>
            <w:tcW w:w="2156" w:type="dxa"/>
            <w:tcMar>
              <w:left w:w="105" w:type="dxa"/>
              <w:right w:w="105" w:type="dxa"/>
            </w:tcMar>
          </w:tcPr>
          <w:p w14:paraId="02A548D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24</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9E83A19" w14:textId="63555625"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0.935</w:t>
            </w:r>
            <w:r w:rsidR="00125EAF" w:rsidRPr="00991BC0">
              <w:rPr>
                <w:rFonts w:ascii="Calibri" w:hAnsi="Calibri" w:cs="Calibri"/>
                <w:sz w:val="20"/>
                <w:szCs w:val="20"/>
                <w:highlight w:val="yellow"/>
              </w:rPr>
              <w:t> </w:t>
            </w:r>
          </w:p>
        </w:tc>
        <w:tc>
          <w:tcPr>
            <w:tcW w:w="2148" w:type="dxa"/>
            <w:tcMar>
              <w:left w:w="105" w:type="dxa"/>
              <w:right w:w="105" w:type="dxa"/>
            </w:tcMar>
          </w:tcPr>
          <w:p w14:paraId="7D098A5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55</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720CA0AA" w14:textId="77C04B69"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4.325 </w:t>
            </w:r>
          </w:p>
        </w:tc>
      </w:tr>
      <w:tr w:rsidR="00582D32" w:rsidRPr="00C03C2E" w14:paraId="7F26FDD0" w14:textId="77777777" w:rsidTr="003B7C03">
        <w:trPr>
          <w:trHeight w:val="300"/>
        </w:trPr>
        <w:tc>
          <w:tcPr>
            <w:tcW w:w="2156" w:type="dxa"/>
            <w:tcMar>
              <w:left w:w="105" w:type="dxa"/>
              <w:right w:w="105" w:type="dxa"/>
            </w:tcMar>
          </w:tcPr>
          <w:p w14:paraId="69346641"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25</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A43B9C3" w14:textId="56B296C3"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1.019</w:t>
            </w:r>
            <w:r w:rsidR="00125EAF" w:rsidRPr="00991BC0">
              <w:rPr>
                <w:rFonts w:ascii="Calibri" w:hAnsi="Calibri" w:cs="Calibri"/>
                <w:sz w:val="20"/>
                <w:szCs w:val="20"/>
                <w:highlight w:val="yellow"/>
              </w:rPr>
              <w:t> </w:t>
            </w:r>
          </w:p>
        </w:tc>
        <w:tc>
          <w:tcPr>
            <w:tcW w:w="2148" w:type="dxa"/>
            <w:tcMar>
              <w:left w:w="105" w:type="dxa"/>
              <w:right w:w="105" w:type="dxa"/>
            </w:tcMar>
          </w:tcPr>
          <w:p w14:paraId="333A21C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56</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582E3152" w14:textId="2719F296"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4.075 </w:t>
            </w:r>
          </w:p>
        </w:tc>
      </w:tr>
      <w:tr w:rsidR="00582D32" w:rsidRPr="00C03C2E" w14:paraId="687395FE" w14:textId="77777777" w:rsidTr="003B7C03">
        <w:trPr>
          <w:trHeight w:val="300"/>
        </w:trPr>
        <w:tc>
          <w:tcPr>
            <w:tcW w:w="2156" w:type="dxa"/>
            <w:tcMar>
              <w:left w:w="105" w:type="dxa"/>
              <w:right w:w="105" w:type="dxa"/>
            </w:tcMar>
          </w:tcPr>
          <w:p w14:paraId="15E40B67"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26</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68962530" w14:textId="10F6A803"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1.108</w:t>
            </w:r>
            <w:r w:rsidR="00125EAF" w:rsidRPr="00991BC0">
              <w:rPr>
                <w:rFonts w:ascii="Calibri" w:hAnsi="Calibri" w:cs="Calibri"/>
                <w:sz w:val="20"/>
                <w:szCs w:val="20"/>
                <w:highlight w:val="yellow"/>
              </w:rPr>
              <w:t> </w:t>
            </w:r>
          </w:p>
        </w:tc>
        <w:tc>
          <w:tcPr>
            <w:tcW w:w="2148" w:type="dxa"/>
            <w:tcMar>
              <w:left w:w="105" w:type="dxa"/>
              <w:right w:w="105" w:type="dxa"/>
            </w:tcMar>
          </w:tcPr>
          <w:p w14:paraId="631D9A2C"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57</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1B06DDE" w14:textId="297C1D37"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3.333 </w:t>
            </w:r>
          </w:p>
        </w:tc>
      </w:tr>
      <w:tr w:rsidR="00582D32" w:rsidRPr="00C03C2E" w14:paraId="0927FACD" w14:textId="77777777" w:rsidTr="003B7C03">
        <w:trPr>
          <w:trHeight w:val="300"/>
        </w:trPr>
        <w:tc>
          <w:tcPr>
            <w:tcW w:w="2156" w:type="dxa"/>
            <w:tcMar>
              <w:left w:w="105" w:type="dxa"/>
              <w:right w:w="105" w:type="dxa"/>
            </w:tcMar>
          </w:tcPr>
          <w:p w14:paraId="354E21E5"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27</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17718E6" w14:textId="2498B55C"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1.200</w:t>
            </w:r>
            <w:r w:rsidR="00125EAF" w:rsidRPr="00991BC0">
              <w:rPr>
                <w:rFonts w:ascii="Calibri" w:hAnsi="Calibri" w:cs="Calibri"/>
                <w:sz w:val="20"/>
                <w:szCs w:val="20"/>
                <w:highlight w:val="yellow"/>
              </w:rPr>
              <w:t> </w:t>
            </w:r>
          </w:p>
        </w:tc>
        <w:tc>
          <w:tcPr>
            <w:tcW w:w="2148" w:type="dxa"/>
            <w:tcMar>
              <w:left w:w="105" w:type="dxa"/>
              <w:right w:w="105" w:type="dxa"/>
            </w:tcMar>
          </w:tcPr>
          <w:p w14:paraId="2102E6B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58</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759553F" w14:textId="19798DB7"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-6.500 </w:t>
            </w:r>
          </w:p>
        </w:tc>
      </w:tr>
      <w:tr w:rsidR="00582D32" w:rsidRPr="00C03C2E" w14:paraId="1D3C5E4C" w14:textId="77777777" w:rsidTr="003B7C03">
        <w:trPr>
          <w:trHeight w:val="300"/>
        </w:trPr>
        <w:tc>
          <w:tcPr>
            <w:tcW w:w="2156" w:type="dxa"/>
            <w:tcMar>
              <w:left w:w="105" w:type="dxa"/>
              <w:right w:w="105" w:type="dxa"/>
            </w:tcMar>
          </w:tcPr>
          <w:p w14:paraId="5DCD44B1"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28</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6D11950" w14:textId="6B385EA0"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1.298</w:t>
            </w:r>
            <w:r w:rsidR="00125EAF" w:rsidRPr="00991BC0">
              <w:rPr>
                <w:rFonts w:ascii="Calibri" w:hAnsi="Calibri" w:cs="Calibri"/>
                <w:sz w:val="20"/>
                <w:szCs w:val="20"/>
                <w:highlight w:val="yellow"/>
              </w:rPr>
              <w:t> </w:t>
            </w:r>
          </w:p>
        </w:tc>
        <w:tc>
          <w:tcPr>
            <w:tcW w:w="2148" w:type="dxa"/>
            <w:tcMar>
              <w:left w:w="105" w:type="dxa"/>
              <w:right w:w="105" w:type="dxa"/>
            </w:tcMar>
          </w:tcPr>
          <w:p w14:paraId="3EC4D1D4"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59</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FB27B99" w14:textId="673E6AF0"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-6.500 </w:t>
            </w:r>
          </w:p>
        </w:tc>
      </w:tr>
      <w:tr w:rsidR="00582D32" w:rsidRPr="00C03C2E" w14:paraId="2E14BF1E" w14:textId="77777777" w:rsidTr="003B7C03">
        <w:trPr>
          <w:trHeight w:val="300"/>
        </w:trPr>
        <w:tc>
          <w:tcPr>
            <w:tcW w:w="2156" w:type="dxa"/>
            <w:tcMar>
              <w:left w:w="105" w:type="dxa"/>
              <w:right w:w="105" w:type="dxa"/>
            </w:tcMar>
          </w:tcPr>
          <w:p w14:paraId="2FFA488D"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29</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FBE12E1" w14:textId="5E4721FF"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1.400</w:t>
            </w:r>
            <w:r w:rsidR="00125EAF" w:rsidRPr="00991BC0">
              <w:rPr>
                <w:rFonts w:ascii="Calibri" w:hAnsi="Calibri" w:cs="Calibri"/>
                <w:sz w:val="20"/>
                <w:szCs w:val="20"/>
                <w:highlight w:val="yellow"/>
              </w:rPr>
              <w:t> </w:t>
            </w:r>
          </w:p>
        </w:tc>
        <w:tc>
          <w:tcPr>
            <w:tcW w:w="2148" w:type="dxa"/>
            <w:tcMar>
              <w:left w:w="105" w:type="dxa"/>
              <w:right w:w="105" w:type="dxa"/>
            </w:tcMar>
          </w:tcPr>
          <w:p w14:paraId="29E70A6C"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60</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F878C0E" w14:textId="609961A3"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-6.500 </w:t>
            </w:r>
          </w:p>
        </w:tc>
      </w:tr>
      <w:tr w:rsidR="00582D32" w:rsidRPr="00582D32" w14:paraId="50EF4C7A" w14:textId="77777777" w:rsidTr="003B7C03">
        <w:trPr>
          <w:trHeight w:val="300"/>
        </w:trPr>
        <w:tc>
          <w:tcPr>
            <w:tcW w:w="2156" w:type="dxa"/>
            <w:tcMar>
              <w:left w:w="105" w:type="dxa"/>
              <w:right w:w="105" w:type="dxa"/>
            </w:tcMar>
          </w:tcPr>
          <w:p w14:paraId="6CF4A70E"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30</w:t>
            </w:r>
          </w:p>
        </w:tc>
        <w:tc>
          <w:tcPr>
            <w:tcW w:w="2097"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00B9B708" w14:textId="394D527A"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1.506</w:t>
            </w:r>
            <w:r w:rsidR="00125EAF" w:rsidRPr="00991BC0">
              <w:rPr>
                <w:rFonts w:ascii="Calibri" w:hAnsi="Calibri" w:cs="Calibri"/>
                <w:sz w:val="20"/>
                <w:szCs w:val="20"/>
                <w:highlight w:val="yellow"/>
              </w:rPr>
              <w:t> </w:t>
            </w:r>
          </w:p>
        </w:tc>
        <w:tc>
          <w:tcPr>
            <w:tcW w:w="2148" w:type="dxa"/>
            <w:tcMar>
              <w:left w:w="105" w:type="dxa"/>
              <w:right w:w="105" w:type="dxa"/>
            </w:tcMar>
          </w:tcPr>
          <w:p w14:paraId="6FAF5398" w14:textId="77777777" w:rsidR="00582D32" w:rsidRPr="00991BC0" w:rsidRDefault="00582D32"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61</w:t>
            </w:r>
          </w:p>
        </w:tc>
        <w:tc>
          <w:tcPr>
            <w:tcW w:w="2104"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3426D612" w14:textId="77438BFE" w:rsidR="00582D32" w:rsidRPr="00991BC0" w:rsidRDefault="003B7C03" w:rsidP="00582D32">
            <w:pPr>
              <w:spacing w:line="259" w:lineRule="auto"/>
              <w:jc w:val="center"/>
              <w:rPr>
                <w:rFonts w:ascii="Calibri" w:hAnsi="Calibri" w:cs="Calibri"/>
                <w:sz w:val="20"/>
                <w:szCs w:val="20"/>
                <w:highlight w:val="yellow"/>
              </w:rPr>
            </w:pPr>
            <w:r w:rsidRPr="00991BC0">
              <w:rPr>
                <w:rFonts w:ascii="Calibri" w:hAnsi="Calibri" w:cs="Calibri"/>
                <w:sz w:val="20"/>
                <w:szCs w:val="20"/>
                <w:highlight w:val="yellow"/>
              </w:rPr>
              <w:t>-6.500 </w:t>
            </w:r>
          </w:p>
        </w:tc>
      </w:tr>
    </w:tbl>
    <w:p w14:paraId="0B6FF68F" w14:textId="77777777" w:rsidR="00582D32" w:rsidRPr="00582D32" w:rsidRDefault="00582D32" w:rsidP="00582D32">
      <w:pPr>
        <w:pStyle w:val="Normalaftertitle"/>
        <w:jc w:val="center"/>
        <w:rPr>
          <w:bCs/>
          <w:highlight w:val="yellow"/>
          <w:lang w:eastAsia="zh-CN"/>
        </w:rPr>
      </w:pPr>
    </w:p>
    <w:p w14:paraId="57A32180" w14:textId="07A60FB8" w:rsidR="002D1124" w:rsidRPr="004A1AB0" w:rsidRDefault="002D1124" w:rsidP="002D1124">
      <w:pPr>
        <w:pStyle w:val="Normalaftertitle"/>
      </w:pPr>
      <w:r w:rsidRPr="002D1124">
        <w:rPr>
          <w:b/>
          <w:i/>
          <w:iCs/>
          <w:highlight w:val="yellow"/>
          <w:lang w:eastAsia="zh-CN"/>
        </w:rPr>
        <w:t xml:space="preserve">{Editor’s Note: </w:t>
      </w:r>
      <w:r>
        <w:rPr>
          <w:i/>
          <w:iCs/>
          <w:highlight w:val="yellow"/>
        </w:rPr>
        <w:t xml:space="preserve">LNK2 </w:t>
      </w:r>
      <w:r w:rsidRPr="002D1124">
        <w:rPr>
          <w:i/>
          <w:iCs/>
          <w:highlight w:val="yellow"/>
        </w:rPr>
        <w:t>spacecraft</w:t>
      </w:r>
      <w:r>
        <w:rPr>
          <w:i/>
          <w:iCs/>
          <w:highlight w:val="yellow"/>
        </w:rPr>
        <w:t xml:space="preserve"> transmit</w:t>
      </w:r>
      <w:r w:rsidRPr="002D1124">
        <w:rPr>
          <w:i/>
          <w:iCs/>
          <w:highlight w:val="yellow"/>
        </w:rPr>
        <w:t xml:space="preserve"> antenna </w:t>
      </w:r>
      <w:r>
        <w:rPr>
          <w:i/>
          <w:iCs/>
          <w:highlight w:val="yellow"/>
        </w:rPr>
        <w:t xml:space="preserve">gain </w:t>
      </w:r>
      <w:r w:rsidRPr="002D1124">
        <w:rPr>
          <w:i/>
          <w:iCs/>
          <w:highlight w:val="yellow"/>
        </w:rPr>
        <w:t xml:space="preserve">pattern </w:t>
      </w:r>
      <w:r>
        <w:rPr>
          <w:i/>
          <w:iCs/>
          <w:highlight w:val="yellow"/>
        </w:rPr>
        <w:t>information</w:t>
      </w:r>
      <w:r w:rsidRPr="002D1124">
        <w:rPr>
          <w:i/>
          <w:iCs/>
          <w:highlight w:val="yellow"/>
        </w:rPr>
        <w:t xml:space="preserve"> </w:t>
      </w:r>
      <w:r w:rsidR="00816EBC">
        <w:rPr>
          <w:i/>
          <w:iCs/>
          <w:highlight w:val="yellow"/>
        </w:rPr>
        <w:t xml:space="preserve">added based on </w:t>
      </w:r>
      <w:r w:rsidR="00C03C2E">
        <w:rPr>
          <w:i/>
          <w:iCs/>
          <w:highlight w:val="yellow"/>
        </w:rPr>
        <w:t>discussion at April 2024 meeting</w:t>
      </w:r>
      <w:r w:rsidRPr="002D1124">
        <w:rPr>
          <w:i/>
          <w:iCs/>
          <w:highlight w:val="yellow"/>
        </w:rPr>
        <w:t>.}</w:t>
      </w:r>
    </w:p>
    <w:p w14:paraId="2848FF59" w14:textId="2C36855A" w:rsidR="002D1124" w:rsidRPr="004A1AB0" w:rsidRDefault="002D1124" w:rsidP="002D1124">
      <w:pPr>
        <w:pStyle w:val="TableNo"/>
      </w:pPr>
      <w:r w:rsidRPr="004A1AB0">
        <w:lastRenderedPageBreak/>
        <w:t xml:space="preserve">Table </w:t>
      </w:r>
      <w:r w:rsidRPr="004A1AB0">
        <w:fldChar w:fldCharType="begin"/>
      </w:r>
      <w:r w:rsidRPr="004A1AB0">
        <w:instrText>SEQ Table \* ARABIC</w:instrText>
      </w:r>
      <w:r w:rsidRPr="004A1AB0">
        <w:fldChar w:fldCharType="separate"/>
      </w:r>
      <w:r w:rsidR="00582D32">
        <w:rPr>
          <w:noProof/>
        </w:rPr>
        <w:t>7</w:t>
      </w:r>
      <w:r w:rsidRPr="004A1AB0">
        <w:fldChar w:fldCharType="end"/>
      </w:r>
      <w:bookmarkEnd w:id="13"/>
    </w:p>
    <w:p w14:paraId="1378B6A0" w14:textId="77777777" w:rsidR="002D1124" w:rsidRPr="004A1AB0" w:rsidRDefault="002D1124" w:rsidP="002D1124">
      <w:pPr>
        <w:pStyle w:val="Tabletitle"/>
      </w:pPr>
      <w:r w:rsidRPr="004A1AB0">
        <w:t>LNK2 Normalized Power Spectral Density</w:t>
      </w:r>
    </w:p>
    <w:tbl>
      <w:tblPr>
        <w:tblStyle w:val="TableGrid"/>
        <w:tblW w:w="9639" w:type="dxa"/>
        <w:jc w:val="center"/>
        <w:tblLook w:val="04A0" w:firstRow="1" w:lastRow="0" w:firstColumn="1" w:lastColumn="0" w:noHBand="0" w:noVBand="1"/>
      </w:tblPr>
      <w:tblGrid>
        <w:gridCol w:w="1116"/>
        <w:gridCol w:w="1295"/>
        <w:gridCol w:w="1116"/>
        <w:gridCol w:w="1294"/>
        <w:gridCol w:w="1115"/>
        <w:gridCol w:w="1294"/>
        <w:gridCol w:w="1115"/>
        <w:gridCol w:w="1294"/>
      </w:tblGrid>
      <w:tr w:rsidR="002D1124" w:rsidRPr="004A1AB0" w14:paraId="4F444007" w14:textId="77777777" w:rsidTr="00155070">
        <w:trPr>
          <w:trHeight w:val="288"/>
          <w:tblHeader/>
          <w:jc w:val="center"/>
        </w:trPr>
        <w:tc>
          <w:tcPr>
            <w:tcW w:w="1108" w:type="dxa"/>
            <w:noWrap/>
            <w:hideMark/>
          </w:tcPr>
          <w:p w14:paraId="1902E1EF" w14:textId="77777777" w:rsidR="002D1124" w:rsidRPr="004A1AB0" w:rsidRDefault="002D1124" w:rsidP="00155070">
            <w:pPr>
              <w:pStyle w:val="Tablehead"/>
              <w:rPr>
                <w:rFonts w:cs="Times New Roman"/>
              </w:rPr>
            </w:pPr>
            <w:r w:rsidRPr="004A1AB0">
              <w:t>Freq (MHz)</w:t>
            </w:r>
          </w:p>
        </w:tc>
        <w:tc>
          <w:tcPr>
            <w:tcW w:w="1286" w:type="dxa"/>
            <w:noWrap/>
            <w:hideMark/>
          </w:tcPr>
          <w:p w14:paraId="1EA23E15"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08" w:type="dxa"/>
            <w:noWrap/>
            <w:hideMark/>
          </w:tcPr>
          <w:p w14:paraId="51345E34" w14:textId="77777777" w:rsidR="002D1124" w:rsidRPr="004A1AB0" w:rsidRDefault="002D1124" w:rsidP="00155070">
            <w:pPr>
              <w:pStyle w:val="Tablehead"/>
              <w:rPr>
                <w:rFonts w:cs="Times New Roman"/>
              </w:rPr>
            </w:pPr>
            <w:r w:rsidRPr="004A1AB0">
              <w:t>Freq (MHz)</w:t>
            </w:r>
          </w:p>
        </w:tc>
        <w:tc>
          <w:tcPr>
            <w:tcW w:w="1286" w:type="dxa"/>
            <w:noWrap/>
            <w:hideMark/>
          </w:tcPr>
          <w:p w14:paraId="610EE208"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08" w:type="dxa"/>
            <w:noWrap/>
            <w:hideMark/>
          </w:tcPr>
          <w:p w14:paraId="13023163" w14:textId="77777777" w:rsidR="002D1124" w:rsidRPr="004A1AB0" w:rsidRDefault="002D1124" w:rsidP="00155070">
            <w:pPr>
              <w:pStyle w:val="Tablehead"/>
              <w:rPr>
                <w:rFonts w:cs="Times New Roman"/>
              </w:rPr>
            </w:pPr>
            <w:r w:rsidRPr="004A1AB0">
              <w:t>Freq (MHz)</w:t>
            </w:r>
          </w:p>
        </w:tc>
        <w:tc>
          <w:tcPr>
            <w:tcW w:w="1286" w:type="dxa"/>
            <w:noWrap/>
            <w:hideMark/>
          </w:tcPr>
          <w:p w14:paraId="562D6CB1"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c>
          <w:tcPr>
            <w:tcW w:w="1108" w:type="dxa"/>
            <w:noWrap/>
            <w:hideMark/>
          </w:tcPr>
          <w:p w14:paraId="27AFB851" w14:textId="77777777" w:rsidR="002D1124" w:rsidRPr="004A1AB0" w:rsidRDefault="002D1124" w:rsidP="00155070">
            <w:pPr>
              <w:pStyle w:val="Tablehead"/>
              <w:rPr>
                <w:rFonts w:cs="Times New Roman"/>
              </w:rPr>
            </w:pPr>
            <w:r w:rsidRPr="004A1AB0">
              <w:t>Freq (MHz)</w:t>
            </w:r>
          </w:p>
        </w:tc>
        <w:tc>
          <w:tcPr>
            <w:tcW w:w="1286" w:type="dxa"/>
            <w:noWrap/>
            <w:hideMark/>
          </w:tcPr>
          <w:p w14:paraId="1B3EB220" w14:textId="77777777" w:rsidR="002D1124" w:rsidRPr="004A1AB0" w:rsidRDefault="002D1124" w:rsidP="00155070">
            <w:pPr>
              <w:pStyle w:val="Tablehead"/>
              <w:rPr>
                <w:rFonts w:cs="Times New Roman"/>
              </w:rPr>
            </w:pPr>
            <w:r w:rsidRPr="004A1AB0">
              <w:t>PSD (</w:t>
            </w:r>
            <w:proofErr w:type="spellStart"/>
            <w:r w:rsidRPr="004A1AB0">
              <w:t>dBc</w:t>
            </w:r>
            <w:proofErr w:type="spellEnd"/>
            <w:r w:rsidRPr="004A1AB0">
              <w:t>/Hz)</w:t>
            </w:r>
          </w:p>
        </w:tc>
      </w:tr>
      <w:tr w:rsidR="002D1124" w:rsidRPr="004A1AB0" w14:paraId="192BFF97" w14:textId="77777777" w:rsidTr="00155070">
        <w:trPr>
          <w:trHeight w:val="288"/>
          <w:jc w:val="center"/>
        </w:trPr>
        <w:tc>
          <w:tcPr>
            <w:tcW w:w="1108" w:type="dxa"/>
            <w:noWrap/>
            <w:vAlign w:val="bottom"/>
            <w:hideMark/>
          </w:tcPr>
          <w:p w14:paraId="0859348C" w14:textId="77777777" w:rsidR="002D1124" w:rsidRPr="004A1AB0" w:rsidRDefault="002D1124" w:rsidP="00155070">
            <w:pPr>
              <w:pStyle w:val="Tabletext"/>
              <w:jc w:val="center"/>
              <w:rPr>
                <w:rFonts w:cs="Times New Roman"/>
                <w:szCs w:val="20"/>
              </w:rPr>
            </w:pPr>
            <w:r w:rsidRPr="004A1AB0">
              <w:rPr>
                <w:rFonts w:ascii="Calibri" w:hAnsi="Calibri" w:cs="Calibri"/>
              </w:rPr>
              <w:t>1161.2199</w:t>
            </w:r>
          </w:p>
        </w:tc>
        <w:tc>
          <w:tcPr>
            <w:tcW w:w="1286" w:type="dxa"/>
            <w:noWrap/>
            <w:vAlign w:val="bottom"/>
            <w:hideMark/>
          </w:tcPr>
          <w:p w14:paraId="614196D4" w14:textId="77777777" w:rsidR="002D1124" w:rsidRPr="004A1AB0" w:rsidRDefault="002D1124" w:rsidP="00155070">
            <w:pPr>
              <w:pStyle w:val="Tabletext"/>
              <w:jc w:val="center"/>
              <w:rPr>
                <w:rFonts w:cs="Times New Roman"/>
                <w:szCs w:val="20"/>
              </w:rPr>
            </w:pPr>
            <w:r w:rsidRPr="004A1AB0">
              <w:rPr>
                <w:rFonts w:ascii="Calibri" w:hAnsi="Calibri" w:cs="Calibri"/>
              </w:rPr>
              <w:t>-127.7003</w:t>
            </w:r>
          </w:p>
        </w:tc>
        <w:tc>
          <w:tcPr>
            <w:tcW w:w="1108" w:type="dxa"/>
            <w:noWrap/>
            <w:vAlign w:val="bottom"/>
            <w:hideMark/>
          </w:tcPr>
          <w:p w14:paraId="2C443728" w14:textId="77777777" w:rsidR="002D1124" w:rsidRPr="004A1AB0" w:rsidRDefault="002D1124" w:rsidP="00155070">
            <w:pPr>
              <w:pStyle w:val="Tabletext"/>
              <w:jc w:val="center"/>
              <w:rPr>
                <w:rFonts w:cs="Times New Roman"/>
                <w:szCs w:val="20"/>
              </w:rPr>
            </w:pPr>
            <w:r w:rsidRPr="004A1AB0">
              <w:rPr>
                <w:rFonts w:ascii="Calibri" w:hAnsi="Calibri" w:cs="Calibri"/>
              </w:rPr>
              <w:t>1176.9545</w:t>
            </w:r>
          </w:p>
        </w:tc>
        <w:tc>
          <w:tcPr>
            <w:tcW w:w="1286" w:type="dxa"/>
            <w:noWrap/>
            <w:vAlign w:val="bottom"/>
            <w:hideMark/>
          </w:tcPr>
          <w:p w14:paraId="5004C1D6" w14:textId="77777777" w:rsidR="002D1124" w:rsidRPr="004A1AB0" w:rsidRDefault="002D1124" w:rsidP="00155070">
            <w:pPr>
              <w:pStyle w:val="Tabletext"/>
              <w:jc w:val="center"/>
              <w:rPr>
                <w:rFonts w:cs="Times New Roman"/>
                <w:szCs w:val="20"/>
              </w:rPr>
            </w:pPr>
            <w:r w:rsidRPr="004A1AB0">
              <w:rPr>
                <w:rFonts w:ascii="Calibri" w:hAnsi="Calibri" w:cs="Calibri"/>
              </w:rPr>
              <w:t>-101.5382</w:t>
            </w:r>
          </w:p>
        </w:tc>
        <w:tc>
          <w:tcPr>
            <w:tcW w:w="1108" w:type="dxa"/>
            <w:noWrap/>
            <w:vAlign w:val="bottom"/>
            <w:hideMark/>
          </w:tcPr>
          <w:p w14:paraId="618D1372" w14:textId="77777777" w:rsidR="002D1124" w:rsidRPr="004A1AB0" w:rsidRDefault="002D1124" w:rsidP="00155070">
            <w:pPr>
              <w:pStyle w:val="Tabletext"/>
              <w:jc w:val="center"/>
              <w:rPr>
                <w:rFonts w:cs="Times New Roman"/>
                <w:szCs w:val="20"/>
              </w:rPr>
            </w:pPr>
            <w:r w:rsidRPr="004A1AB0">
              <w:rPr>
                <w:rFonts w:ascii="Calibri" w:hAnsi="Calibri" w:cs="Calibri"/>
              </w:rPr>
              <w:t>1192.6891</w:t>
            </w:r>
          </w:p>
        </w:tc>
        <w:tc>
          <w:tcPr>
            <w:tcW w:w="1286" w:type="dxa"/>
            <w:noWrap/>
            <w:vAlign w:val="bottom"/>
            <w:hideMark/>
          </w:tcPr>
          <w:p w14:paraId="7C2FDB0C" w14:textId="77777777" w:rsidR="002D1124" w:rsidRPr="004A1AB0" w:rsidRDefault="002D1124" w:rsidP="00155070">
            <w:pPr>
              <w:pStyle w:val="Tabletext"/>
              <w:jc w:val="center"/>
              <w:rPr>
                <w:rFonts w:cs="Times New Roman"/>
                <w:szCs w:val="20"/>
              </w:rPr>
            </w:pPr>
            <w:r w:rsidRPr="004A1AB0">
              <w:rPr>
                <w:rFonts w:ascii="Calibri" w:hAnsi="Calibri" w:cs="Calibri"/>
              </w:rPr>
              <w:t>-69.9374</w:t>
            </w:r>
          </w:p>
        </w:tc>
        <w:tc>
          <w:tcPr>
            <w:tcW w:w="1108" w:type="dxa"/>
            <w:noWrap/>
            <w:vAlign w:val="bottom"/>
            <w:hideMark/>
          </w:tcPr>
          <w:p w14:paraId="52F34502" w14:textId="77777777" w:rsidR="002D1124" w:rsidRPr="004A1AB0" w:rsidRDefault="002D1124" w:rsidP="00155070">
            <w:pPr>
              <w:pStyle w:val="Tabletext"/>
              <w:jc w:val="center"/>
              <w:rPr>
                <w:rFonts w:cs="Times New Roman"/>
                <w:szCs w:val="20"/>
              </w:rPr>
            </w:pPr>
            <w:r w:rsidRPr="004A1AB0">
              <w:rPr>
                <w:rFonts w:ascii="Calibri" w:hAnsi="Calibri" w:cs="Calibri"/>
              </w:rPr>
              <w:t>1208.4237</w:t>
            </w:r>
          </w:p>
        </w:tc>
        <w:tc>
          <w:tcPr>
            <w:tcW w:w="1286" w:type="dxa"/>
            <w:noWrap/>
            <w:vAlign w:val="bottom"/>
            <w:hideMark/>
          </w:tcPr>
          <w:p w14:paraId="59AB3C0F" w14:textId="77777777" w:rsidR="002D1124" w:rsidRPr="004A1AB0" w:rsidRDefault="002D1124" w:rsidP="00155070">
            <w:pPr>
              <w:pStyle w:val="Tabletext"/>
              <w:jc w:val="center"/>
              <w:rPr>
                <w:rFonts w:cs="Times New Roman"/>
                <w:szCs w:val="20"/>
              </w:rPr>
            </w:pPr>
            <w:r w:rsidRPr="004A1AB0">
              <w:rPr>
                <w:rFonts w:ascii="Calibri" w:hAnsi="Calibri" w:cs="Calibri"/>
              </w:rPr>
              <w:t>-113.5319</w:t>
            </w:r>
          </w:p>
        </w:tc>
      </w:tr>
      <w:tr w:rsidR="002D1124" w:rsidRPr="004A1AB0" w14:paraId="7EBC94AD" w14:textId="77777777" w:rsidTr="00155070">
        <w:trPr>
          <w:trHeight w:val="288"/>
          <w:jc w:val="center"/>
        </w:trPr>
        <w:tc>
          <w:tcPr>
            <w:tcW w:w="1108" w:type="dxa"/>
            <w:noWrap/>
            <w:vAlign w:val="bottom"/>
            <w:hideMark/>
          </w:tcPr>
          <w:p w14:paraId="47F90C29" w14:textId="77777777" w:rsidR="002D1124" w:rsidRPr="004A1AB0" w:rsidRDefault="002D1124" w:rsidP="00155070">
            <w:pPr>
              <w:pStyle w:val="Tabletext"/>
              <w:jc w:val="center"/>
              <w:rPr>
                <w:rFonts w:cs="Times New Roman"/>
                <w:szCs w:val="20"/>
              </w:rPr>
            </w:pPr>
            <w:r w:rsidRPr="004A1AB0">
              <w:rPr>
                <w:rFonts w:ascii="Calibri" w:hAnsi="Calibri" w:cs="Calibri"/>
              </w:rPr>
              <w:t>1161.9692</w:t>
            </w:r>
          </w:p>
        </w:tc>
        <w:tc>
          <w:tcPr>
            <w:tcW w:w="1286" w:type="dxa"/>
            <w:noWrap/>
            <w:vAlign w:val="bottom"/>
            <w:hideMark/>
          </w:tcPr>
          <w:p w14:paraId="38546599" w14:textId="77777777" w:rsidR="002D1124" w:rsidRPr="004A1AB0" w:rsidRDefault="002D1124" w:rsidP="00155070">
            <w:pPr>
              <w:pStyle w:val="Tabletext"/>
              <w:jc w:val="center"/>
              <w:rPr>
                <w:rFonts w:cs="Times New Roman"/>
                <w:szCs w:val="20"/>
              </w:rPr>
            </w:pPr>
            <w:r w:rsidRPr="004A1AB0">
              <w:rPr>
                <w:rFonts w:ascii="Calibri" w:hAnsi="Calibri" w:cs="Calibri"/>
              </w:rPr>
              <w:t>-124.7051</w:t>
            </w:r>
          </w:p>
        </w:tc>
        <w:tc>
          <w:tcPr>
            <w:tcW w:w="1108" w:type="dxa"/>
            <w:noWrap/>
            <w:vAlign w:val="bottom"/>
            <w:hideMark/>
          </w:tcPr>
          <w:p w14:paraId="18CA7D38" w14:textId="77777777" w:rsidR="002D1124" w:rsidRPr="004A1AB0" w:rsidRDefault="002D1124" w:rsidP="00155070">
            <w:pPr>
              <w:pStyle w:val="Tabletext"/>
              <w:jc w:val="center"/>
              <w:rPr>
                <w:rFonts w:cs="Times New Roman"/>
                <w:szCs w:val="20"/>
              </w:rPr>
            </w:pPr>
            <w:r w:rsidRPr="004A1AB0">
              <w:rPr>
                <w:rFonts w:ascii="Calibri" w:hAnsi="Calibri" w:cs="Calibri"/>
              </w:rPr>
              <w:t>1177.7038</w:t>
            </w:r>
          </w:p>
        </w:tc>
        <w:tc>
          <w:tcPr>
            <w:tcW w:w="1286" w:type="dxa"/>
            <w:noWrap/>
            <w:vAlign w:val="bottom"/>
            <w:hideMark/>
          </w:tcPr>
          <w:p w14:paraId="2B3290A2" w14:textId="77777777" w:rsidR="002D1124" w:rsidRPr="004A1AB0" w:rsidRDefault="002D1124" w:rsidP="00155070">
            <w:pPr>
              <w:pStyle w:val="Tabletext"/>
              <w:jc w:val="center"/>
              <w:rPr>
                <w:rFonts w:cs="Times New Roman"/>
                <w:szCs w:val="20"/>
              </w:rPr>
            </w:pPr>
            <w:r w:rsidRPr="004A1AB0">
              <w:rPr>
                <w:rFonts w:ascii="Calibri" w:hAnsi="Calibri" w:cs="Calibri"/>
              </w:rPr>
              <w:t>-100.3636</w:t>
            </w:r>
          </w:p>
        </w:tc>
        <w:tc>
          <w:tcPr>
            <w:tcW w:w="1108" w:type="dxa"/>
            <w:noWrap/>
            <w:vAlign w:val="bottom"/>
            <w:hideMark/>
          </w:tcPr>
          <w:p w14:paraId="4DE34EAC" w14:textId="77777777" w:rsidR="002D1124" w:rsidRPr="004A1AB0" w:rsidRDefault="002D1124" w:rsidP="00155070">
            <w:pPr>
              <w:pStyle w:val="Tabletext"/>
              <w:jc w:val="center"/>
              <w:rPr>
                <w:rFonts w:cs="Times New Roman"/>
                <w:szCs w:val="20"/>
              </w:rPr>
            </w:pPr>
            <w:r w:rsidRPr="004A1AB0">
              <w:rPr>
                <w:rFonts w:ascii="Calibri" w:hAnsi="Calibri" w:cs="Calibri"/>
              </w:rPr>
              <w:t>1193.4384</w:t>
            </w:r>
          </w:p>
        </w:tc>
        <w:tc>
          <w:tcPr>
            <w:tcW w:w="1286" w:type="dxa"/>
            <w:noWrap/>
            <w:vAlign w:val="bottom"/>
            <w:hideMark/>
          </w:tcPr>
          <w:p w14:paraId="244E02B0" w14:textId="77777777" w:rsidR="002D1124" w:rsidRPr="004A1AB0" w:rsidRDefault="002D1124" w:rsidP="00155070">
            <w:pPr>
              <w:pStyle w:val="Tabletext"/>
              <w:jc w:val="center"/>
              <w:rPr>
                <w:rFonts w:cs="Times New Roman"/>
                <w:szCs w:val="20"/>
              </w:rPr>
            </w:pPr>
            <w:r w:rsidRPr="004A1AB0">
              <w:rPr>
                <w:rFonts w:ascii="Calibri" w:hAnsi="Calibri" w:cs="Calibri"/>
              </w:rPr>
              <w:t>-70.9801</w:t>
            </w:r>
          </w:p>
        </w:tc>
        <w:tc>
          <w:tcPr>
            <w:tcW w:w="1108" w:type="dxa"/>
            <w:noWrap/>
            <w:vAlign w:val="bottom"/>
            <w:hideMark/>
          </w:tcPr>
          <w:p w14:paraId="5FC9EA7C" w14:textId="77777777" w:rsidR="002D1124" w:rsidRPr="004A1AB0" w:rsidRDefault="002D1124" w:rsidP="00155070">
            <w:pPr>
              <w:pStyle w:val="Tabletext"/>
              <w:jc w:val="center"/>
              <w:rPr>
                <w:rFonts w:cs="Times New Roman"/>
                <w:szCs w:val="20"/>
              </w:rPr>
            </w:pPr>
            <w:r w:rsidRPr="004A1AB0">
              <w:rPr>
                <w:rFonts w:ascii="Calibri" w:hAnsi="Calibri" w:cs="Calibri"/>
              </w:rPr>
              <w:t>1209.1730</w:t>
            </w:r>
          </w:p>
        </w:tc>
        <w:tc>
          <w:tcPr>
            <w:tcW w:w="1286" w:type="dxa"/>
            <w:noWrap/>
            <w:vAlign w:val="bottom"/>
            <w:hideMark/>
          </w:tcPr>
          <w:p w14:paraId="60357B00" w14:textId="77777777" w:rsidR="002D1124" w:rsidRPr="004A1AB0" w:rsidRDefault="002D1124" w:rsidP="00155070">
            <w:pPr>
              <w:pStyle w:val="Tabletext"/>
              <w:jc w:val="center"/>
              <w:rPr>
                <w:rFonts w:cs="Times New Roman"/>
                <w:szCs w:val="20"/>
              </w:rPr>
            </w:pPr>
            <w:r w:rsidRPr="004A1AB0">
              <w:rPr>
                <w:rFonts w:ascii="Calibri" w:hAnsi="Calibri" w:cs="Calibri"/>
              </w:rPr>
              <w:t>-114.3295</w:t>
            </w:r>
          </w:p>
        </w:tc>
      </w:tr>
      <w:tr w:rsidR="002D1124" w:rsidRPr="004A1AB0" w14:paraId="7D2DEFCA" w14:textId="77777777" w:rsidTr="00155070">
        <w:trPr>
          <w:trHeight w:val="288"/>
          <w:jc w:val="center"/>
        </w:trPr>
        <w:tc>
          <w:tcPr>
            <w:tcW w:w="1108" w:type="dxa"/>
            <w:noWrap/>
            <w:vAlign w:val="bottom"/>
            <w:hideMark/>
          </w:tcPr>
          <w:p w14:paraId="23A09D59" w14:textId="77777777" w:rsidR="002D1124" w:rsidRPr="004A1AB0" w:rsidRDefault="002D1124" w:rsidP="00155070">
            <w:pPr>
              <w:pStyle w:val="Tabletext"/>
              <w:jc w:val="center"/>
              <w:rPr>
                <w:rFonts w:cs="Times New Roman"/>
                <w:szCs w:val="20"/>
              </w:rPr>
            </w:pPr>
            <w:r w:rsidRPr="004A1AB0">
              <w:rPr>
                <w:rFonts w:ascii="Calibri" w:hAnsi="Calibri" w:cs="Calibri"/>
              </w:rPr>
              <w:t>1162.7184</w:t>
            </w:r>
          </w:p>
        </w:tc>
        <w:tc>
          <w:tcPr>
            <w:tcW w:w="1286" w:type="dxa"/>
            <w:noWrap/>
            <w:vAlign w:val="bottom"/>
            <w:hideMark/>
          </w:tcPr>
          <w:p w14:paraId="63C11368" w14:textId="77777777" w:rsidR="002D1124" w:rsidRPr="004A1AB0" w:rsidRDefault="002D1124" w:rsidP="00155070">
            <w:pPr>
              <w:pStyle w:val="Tabletext"/>
              <w:jc w:val="center"/>
              <w:rPr>
                <w:rFonts w:cs="Times New Roman"/>
                <w:szCs w:val="20"/>
              </w:rPr>
            </w:pPr>
            <w:r w:rsidRPr="004A1AB0">
              <w:rPr>
                <w:rFonts w:ascii="Calibri" w:hAnsi="Calibri" w:cs="Calibri"/>
              </w:rPr>
              <w:t>-122.7833</w:t>
            </w:r>
          </w:p>
        </w:tc>
        <w:tc>
          <w:tcPr>
            <w:tcW w:w="1108" w:type="dxa"/>
            <w:noWrap/>
            <w:vAlign w:val="bottom"/>
            <w:hideMark/>
          </w:tcPr>
          <w:p w14:paraId="01125FD7" w14:textId="77777777" w:rsidR="002D1124" w:rsidRPr="004A1AB0" w:rsidRDefault="002D1124" w:rsidP="00155070">
            <w:pPr>
              <w:pStyle w:val="Tabletext"/>
              <w:jc w:val="center"/>
              <w:rPr>
                <w:rFonts w:cs="Times New Roman"/>
                <w:szCs w:val="20"/>
              </w:rPr>
            </w:pPr>
            <w:r w:rsidRPr="004A1AB0">
              <w:rPr>
                <w:rFonts w:ascii="Calibri" w:hAnsi="Calibri" w:cs="Calibri"/>
              </w:rPr>
              <w:t>1178.4530</w:t>
            </w:r>
          </w:p>
        </w:tc>
        <w:tc>
          <w:tcPr>
            <w:tcW w:w="1286" w:type="dxa"/>
            <w:noWrap/>
            <w:vAlign w:val="bottom"/>
            <w:hideMark/>
          </w:tcPr>
          <w:p w14:paraId="38F37387" w14:textId="77777777" w:rsidR="002D1124" w:rsidRPr="004A1AB0" w:rsidRDefault="002D1124" w:rsidP="00155070">
            <w:pPr>
              <w:pStyle w:val="Tabletext"/>
              <w:jc w:val="center"/>
              <w:rPr>
                <w:rFonts w:cs="Times New Roman"/>
                <w:szCs w:val="20"/>
              </w:rPr>
            </w:pPr>
            <w:r w:rsidRPr="004A1AB0">
              <w:rPr>
                <w:rFonts w:ascii="Calibri" w:hAnsi="Calibri" w:cs="Calibri"/>
              </w:rPr>
              <w:t>-99.2205</w:t>
            </w:r>
          </w:p>
        </w:tc>
        <w:tc>
          <w:tcPr>
            <w:tcW w:w="1108" w:type="dxa"/>
            <w:noWrap/>
            <w:vAlign w:val="bottom"/>
            <w:hideMark/>
          </w:tcPr>
          <w:p w14:paraId="6EA3D344" w14:textId="77777777" w:rsidR="002D1124" w:rsidRPr="004A1AB0" w:rsidRDefault="002D1124" w:rsidP="00155070">
            <w:pPr>
              <w:pStyle w:val="Tabletext"/>
              <w:jc w:val="center"/>
              <w:rPr>
                <w:rFonts w:cs="Times New Roman"/>
                <w:szCs w:val="20"/>
              </w:rPr>
            </w:pPr>
            <w:r w:rsidRPr="004A1AB0">
              <w:rPr>
                <w:rFonts w:ascii="Calibri" w:hAnsi="Calibri" w:cs="Calibri"/>
              </w:rPr>
              <w:t>1194.1877</w:t>
            </w:r>
          </w:p>
        </w:tc>
        <w:tc>
          <w:tcPr>
            <w:tcW w:w="1286" w:type="dxa"/>
            <w:noWrap/>
            <w:vAlign w:val="bottom"/>
            <w:hideMark/>
          </w:tcPr>
          <w:p w14:paraId="1DECB91D" w14:textId="77777777" w:rsidR="002D1124" w:rsidRPr="004A1AB0" w:rsidRDefault="002D1124" w:rsidP="00155070">
            <w:pPr>
              <w:pStyle w:val="Tabletext"/>
              <w:jc w:val="center"/>
              <w:rPr>
                <w:rFonts w:cs="Times New Roman"/>
                <w:szCs w:val="20"/>
              </w:rPr>
            </w:pPr>
            <w:r w:rsidRPr="004A1AB0">
              <w:rPr>
                <w:rFonts w:ascii="Calibri" w:hAnsi="Calibri" w:cs="Calibri"/>
              </w:rPr>
              <w:t>-71.7179</w:t>
            </w:r>
          </w:p>
        </w:tc>
        <w:tc>
          <w:tcPr>
            <w:tcW w:w="1108" w:type="dxa"/>
            <w:noWrap/>
            <w:vAlign w:val="bottom"/>
            <w:hideMark/>
          </w:tcPr>
          <w:p w14:paraId="1D86461C" w14:textId="77777777" w:rsidR="002D1124" w:rsidRPr="004A1AB0" w:rsidRDefault="002D1124" w:rsidP="00155070">
            <w:pPr>
              <w:pStyle w:val="Tabletext"/>
              <w:jc w:val="center"/>
              <w:rPr>
                <w:rFonts w:cs="Times New Roman"/>
                <w:szCs w:val="20"/>
              </w:rPr>
            </w:pPr>
            <w:r w:rsidRPr="004A1AB0">
              <w:rPr>
                <w:rFonts w:ascii="Calibri" w:hAnsi="Calibri" w:cs="Calibri"/>
              </w:rPr>
              <w:t>1209.9223</w:t>
            </w:r>
          </w:p>
        </w:tc>
        <w:tc>
          <w:tcPr>
            <w:tcW w:w="1286" w:type="dxa"/>
            <w:noWrap/>
            <w:vAlign w:val="bottom"/>
            <w:hideMark/>
          </w:tcPr>
          <w:p w14:paraId="433C58F8" w14:textId="77777777" w:rsidR="002D1124" w:rsidRPr="004A1AB0" w:rsidRDefault="002D1124" w:rsidP="00155070">
            <w:pPr>
              <w:pStyle w:val="Tabletext"/>
              <w:jc w:val="center"/>
              <w:rPr>
                <w:rFonts w:cs="Times New Roman"/>
                <w:szCs w:val="20"/>
              </w:rPr>
            </w:pPr>
            <w:r w:rsidRPr="004A1AB0">
              <w:rPr>
                <w:rFonts w:ascii="Calibri" w:hAnsi="Calibri" w:cs="Calibri"/>
              </w:rPr>
              <w:t>-115.7049</w:t>
            </w:r>
          </w:p>
        </w:tc>
      </w:tr>
      <w:tr w:rsidR="002D1124" w:rsidRPr="004A1AB0" w14:paraId="024F88C0" w14:textId="77777777" w:rsidTr="00155070">
        <w:trPr>
          <w:trHeight w:val="288"/>
          <w:jc w:val="center"/>
        </w:trPr>
        <w:tc>
          <w:tcPr>
            <w:tcW w:w="1108" w:type="dxa"/>
            <w:noWrap/>
            <w:vAlign w:val="bottom"/>
            <w:hideMark/>
          </w:tcPr>
          <w:p w14:paraId="66552672" w14:textId="77777777" w:rsidR="002D1124" w:rsidRPr="004A1AB0" w:rsidRDefault="002D1124" w:rsidP="00155070">
            <w:pPr>
              <w:pStyle w:val="Tabletext"/>
              <w:jc w:val="center"/>
              <w:rPr>
                <w:rFonts w:cs="Times New Roman"/>
                <w:szCs w:val="20"/>
              </w:rPr>
            </w:pPr>
            <w:r w:rsidRPr="004A1AB0">
              <w:rPr>
                <w:rFonts w:ascii="Calibri" w:hAnsi="Calibri" w:cs="Calibri"/>
              </w:rPr>
              <w:t>1163.4677</w:t>
            </w:r>
          </w:p>
        </w:tc>
        <w:tc>
          <w:tcPr>
            <w:tcW w:w="1286" w:type="dxa"/>
            <w:noWrap/>
            <w:vAlign w:val="bottom"/>
            <w:hideMark/>
          </w:tcPr>
          <w:p w14:paraId="6BB0CC3D" w14:textId="77777777" w:rsidR="002D1124" w:rsidRPr="004A1AB0" w:rsidRDefault="002D1124" w:rsidP="00155070">
            <w:pPr>
              <w:pStyle w:val="Tabletext"/>
              <w:jc w:val="center"/>
              <w:rPr>
                <w:rFonts w:cs="Times New Roman"/>
                <w:szCs w:val="20"/>
              </w:rPr>
            </w:pPr>
            <w:r w:rsidRPr="004A1AB0">
              <w:rPr>
                <w:rFonts w:ascii="Calibri" w:hAnsi="Calibri" w:cs="Calibri"/>
              </w:rPr>
              <w:t>-122.4104</w:t>
            </w:r>
          </w:p>
        </w:tc>
        <w:tc>
          <w:tcPr>
            <w:tcW w:w="1108" w:type="dxa"/>
            <w:noWrap/>
            <w:vAlign w:val="bottom"/>
            <w:hideMark/>
          </w:tcPr>
          <w:p w14:paraId="78981E6B" w14:textId="77777777" w:rsidR="002D1124" w:rsidRPr="004A1AB0" w:rsidRDefault="002D1124" w:rsidP="00155070">
            <w:pPr>
              <w:pStyle w:val="Tabletext"/>
              <w:jc w:val="center"/>
              <w:rPr>
                <w:rFonts w:cs="Times New Roman"/>
                <w:szCs w:val="20"/>
              </w:rPr>
            </w:pPr>
            <w:r w:rsidRPr="004A1AB0">
              <w:rPr>
                <w:rFonts w:ascii="Calibri" w:hAnsi="Calibri" w:cs="Calibri"/>
              </w:rPr>
              <w:t>1179.2023</w:t>
            </w:r>
          </w:p>
        </w:tc>
        <w:tc>
          <w:tcPr>
            <w:tcW w:w="1286" w:type="dxa"/>
            <w:noWrap/>
            <w:vAlign w:val="bottom"/>
            <w:hideMark/>
          </w:tcPr>
          <w:p w14:paraId="7ED3DC30" w14:textId="77777777" w:rsidR="002D1124" w:rsidRPr="004A1AB0" w:rsidRDefault="002D1124" w:rsidP="00155070">
            <w:pPr>
              <w:pStyle w:val="Tabletext"/>
              <w:jc w:val="center"/>
              <w:rPr>
                <w:rFonts w:cs="Times New Roman"/>
                <w:szCs w:val="20"/>
              </w:rPr>
            </w:pPr>
            <w:r w:rsidRPr="004A1AB0">
              <w:rPr>
                <w:rFonts w:ascii="Calibri" w:hAnsi="Calibri" w:cs="Calibri"/>
              </w:rPr>
              <w:t>-97.4417</w:t>
            </w:r>
          </w:p>
        </w:tc>
        <w:tc>
          <w:tcPr>
            <w:tcW w:w="1108" w:type="dxa"/>
            <w:noWrap/>
            <w:vAlign w:val="bottom"/>
            <w:hideMark/>
          </w:tcPr>
          <w:p w14:paraId="20B31E3E" w14:textId="77777777" w:rsidR="002D1124" w:rsidRPr="004A1AB0" w:rsidRDefault="002D1124" w:rsidP="00155070">
            <w:pPr>
              <w:pStyle w:val="Tabletext"/>
              <w:jc w:val="center"/>
              <w:rPr>
                <w:rFonts w:cs="Times New Roman"/>
                <w:szCs w:val="20"/>
              </w:rPr>
            </w:pPr>
            <w:r w:rsidRPr="004A1AB0">
              <w:rPr>
                <w:rFonts w:ascii="Calibri" w:hAnsi="Calibri" w:cs="Calibri"/>
              </w:rPr>
              <w:t>1194.9369</w:t>
            </w:r>
          </w:p>
        </w:tc>
        <w:tc>
          <w:tcPr>
            <w:tcW w:w="1286" w:type="dxa"/>
            <w:noWrap/>
            <w:vAlign w:val="bottom"/>
            <w:hideMark/>
          </w:tcPr>
          <w:p w14:paraId="129BED4B" w14:textId="77777777" w:rsidR="002D1124" w:rsidRPr="004A1AB0" w:rsidRDefault="002D1124" w:rsidP="00155070">
            <w:pPr>
              <w:pStyle w:val="Tabletext"/>
              <w:jc w:val="center"/>
              <w:rPr>
                <w:rFonts w:cs="Times New Roman"/>
                <w:szCs w:val="20"/>
              </w:rPr>
            </w:pPr>
            <w:r w:rsidRPr="004A1AB0">
              <w:rPr>
                <w:rFonts w:ascii="Calibri" w:hAnsi="Calibri" w:cs="Calibri"/>
              </w:rPr>
              <w:t>-72.8127</w:t>
            </w:r>
          </w:p>
        </w:tc>
        <w:tc>
          <w:tcPr>
            <w:tcW w:w="1108" w:type="dxa"/>
            <w:noWrap/>
            <w:vAlign w:val="bottom"/>
            <w:hideMark/>
          </w:tcPr>
          <w:p w14:paraId="02EB15A4" w14:textId="77777777" w:rsidR="002D1124" w:rsidRPr="004A1AB0" w:rsidRDefault="002D1124" w:rsidP="00155070">
            <w:pPr>
              <w:pStyle w:val="Tabletext"/>
              <w:jc w:val="center"/>
              <w:rPr>
                <w:rFonts w:cs="Times New Roman"/>
                <w:szCs w:val="20"/>
              </w:rPr>
            </w:pPr>
            <w:r w:rsidRPr="004A1AB0">
              <w:rPr>
                <w:rFonts w:ascii="Calibri" w:hAnsi="Calibri" w:cs="Calibri"/>
              </w:rPr>
              <w:t>1210.6715</w:t>
            </w:r>
          </w:p>
        </w:tc>
        <w:tc>
          <w:tcPr>
            <w:tcW w:w="1286" w:type="dxa"/>
            <w:noWrap/>
            <w:vAlign w:val="bottom"/>
            <w:hideMark/>
          </w:tcPr>
          <w:p w14:paraId="0FA9DB52" w14:textId="77777777" w:rsidR="002D1124" w:rsidRPr="004A1AB0" w:rsidRDefault="002D1124" w:rsidP="00155070">
            <w:pPr>
              <w:pStyle w:val="Tabletext"/>
              <w:jc w:val="center"/>
              <w:rPr>
                <w:rFonts w:cs="Times New Roman"/>
                <w:szCs w:val="20"/>
              </w:rPr>
            </w:pPr>
            <w:r w:rsidRPr="004A1AB0">
              <w:rPr>
                <w:rFonts w:ascii="Calibri" w:hAnsi="Calibri" w:cs="Calibri"/>
              </w:rPr>
              <w:t>-116.7811</w:t>
            </w:r>
          </w:p>
        </w:tc>
      </w:tr>
      <w:tr w:rsidR="002D1124" w:rsidRPr="004A1AB0" w14:paraId="0DE82D69" w14:textId="77777777" w:rsidTr="00155070">
        <w:trPr>
          <w:trHeight w:val="288"/>
          <w:jc w:val="center"/>
        </w:trPr>
        <w:tc>
          <w:tcPr>
            <w:tcW w:w="1108" w:type="dxa"/>
            <w:noWrap/>
            <w:vAlign w:val="bottom"/>
            <w:hideMark/>
          </w:tcPr>
          <w:p w14:paraId="403DDB75" w14:textId="77777777" w:rsidR="002D1124" w:rsidRPr="004A1AB0" w:rsidRDefault="002D1124" w:rsidP="00155070">
            <w:pPr>
              <w:pStyle w:val="Tabletext"/>
              <w:jc w:val="center"/>
              <w:rPr>
                <w:rFonts w:cs="Times New Roman"/>
                <w:szCs w:val="20"/>
              </w:rPr>
            </w:pPr>
            <w:r w:rsidRPr="004A1AB0">
              <w:rPr>
                <w:rFonts w:ascii="Calibri" w:hAnsi="Calibri" w:cs="Calibri"/>
              </w:rPr>
              <w:t>1164.2170</w:t>
            </w:r>
          </w:p>
        </w:tc>
        <w:tc>
          <w:tcPr>
            <w:tcW w:w="1286" w:type="dxa"/>
            <w:noWrap/>
            <w:vAlign w:val="bottom"/>
            <w:hideMark/>
          </w:tcPr>
          <w:p w14:paraId="2018E9B4" w14:textId="77777777" w:rsidR="002D1124" w:rsidRPr="004A1AB0" w:rsidRDefault="002D1124" w:rsidP="00155070">
            <w:pPr>
              <w:pStyle w:val="Tabletext"/>
              <w:jc w:val="center"/>
              <w:rPr>
                <w:rFonts w:cs="Times New Roman"/>
                <w:szCs w:val="20"/>
              </w:rPr>
            </w:pPr>
            <w:r w:rsidRPr="004A1AB0">
              <w:rPr>
                <w:rFonts w:ascii="Calibri" w:hAnsi="Calibri" w:cs="Calibri"/>
              </w:rPr>
              <w:t>-122.4177</w:t>
            </w:r>
          </w:p>
        </w:tc>
        <w:tc>
          <w:tcPr>
            <w:tcW w:w="1108" w:type="dxa"/>
            <w:noWrap/>
            <w:vAlign w:val="bottom"/>
            <w:hideMark/>
          </w:tcPr>
          <w:p w14:paraId="76CA72D5" w14:textId="77777777" w:rsidR="002D1124" w:rsidRPr="004A1AB0" w:rsidRDefault="002D1124" w:rsidP="00155070">
            <w:pPr>
              <w:pStyle w:val="Tabletext"/>
              <w:jc w:val="center"/>
              <w:rPr>
                <w:rFonts w:cs="Times New Roman"/>
                <w:szCs w:val="20"/>
              </w:rPr>
            </w:pPr>
            <w:r w:rsidRPr="004A1AB0">
              <w:rPr>
                <w:rFonts w:ascii="Calibri" w:hAnsi="Calibri" w:cs="Calibri"/>
              </w:rPr>
              <w:t>1179.9516</w:t>
            </w:r>
          </w:p>
        </w:tc>
        <w:tc>
          <w:tcPr>
            <w:tcW w:w="1286" w:type="dxa"/>
            <w:noWrap/>
            <w:vAlign w:val="bottom"/>
            <w:hideMark/>
          </w:tcPr>
          <w:p w14:paraId="4FA44A6B" w14:textId="77777777" w:rsidR="002D1124" w:rsidRPr="004A1AB0" w:rsidRDefault="002D1124" w:rsidP="00155070">
            <w:pPr>
              <w:pStyle w:val="Tabletext"/>
              <w:jc w:val="center"/>
              <w:rPr>
                <w:rFonts w:cs="Times New Roman"/>
                <w:szCs w:val="20"/>
              </w:rPr>
            </w:pPr>
            <w:r w:rsidRPr="004A1AB0">
              <w:rPr>
                <w:rFonts w:ascii="Calibri" w:hAnsi="Calibri" w:cs="Calibri"/>
              </w:rPr>
              <w:t>-94.4336</w:t>
            </w:r>
          </w:p>
        </w:tc>
        <w:tc>
          <w:tcPr>
            <w:tcW w:w="1108" w:type="dxa"/>
            <w:noWrap/>
            <w:vAlign w:val="bottom"/>
            <w:hideMark/>
          </w:tcPr>
          <w:p w14:paraId="6CC7BA38" w14:textId="77777777" w:rsidR="002D1124" w:rsidRPr="004A1AB0" w:rsidRDefault="002D1124" w:rsidP="00155070">
            <w:pPr>
              <w:pStyle w:val="Tabletext"/>
              <w:jc w:val="center"/>
              <w:rPr>
                <w:rFonts w:cs="Times New Roman"/>
                <w:szCs w:val="20"/>
              </w:rPr>
            </w:pPr>
            <w:r w:rsidRPr="004A1AB0">
              <w:rPr>
                <w:rFonts w:ascii="Calibri" w:hAnsi="Calibri" w:cs="Calibri"/>
              </w:rPr>
              <w:t>1195.6862</w:t>
            </w:r>
          </w:p>
        </w:tc>
        <w:tc>
          <w:tcPr>
            <w:tcW w:w="1286" w:type="dxa"/>
            <w:noWrap/>
            <w:vAlign w:val="bottom"/>
            <w:hideMark/>
          </w:tcPr>
          <w:p w14:paraId="453FDDE5" w14:textId="77777777" w:rsidR="002D1124" w:rsidRPr="004A1AB0" w:rsidRDefault="002D1124" w:rsidP="00155070">
            <w:pPr>
              <w:pStyle w:val="Tabletext"/>
              <w:jc w:val="center"/>
              <w:rPr>
                <w:rFonts w:cs="Times New Roman"/>
                <w:szCs w:val="20"/>
              </w:rPr>
            </w:pPr>
            <w:r w:rsidRPr="004A1AB0">
              <w:rPr>
                <w:rFonts w:ascii="Calibri" w:hAnsi="Calibri" w:cs="Calibri"/>
              </w:rPr>
              <w:t>-74.1868</w:t>
            </w:r>
          </w:p>
        </w:tc>
        <w:tc>
          <w:tcPr>
            <w:tcW w:w="1108" w:type="dxa"/>
            <w:noWrap/>
            <w:vAlign w:val="bottom"/>
            <w:hideMark/>
          </w:tcPr>
          <w:p w14:paraId="3E30753B" w14:textId="77777777" w:rsidR="002D1124" w:rsidRPr="004A1AB0" w:rsidRDefault="002D1124" w:rsidP="00155070">
            <w:pPr>
              <w:pStyle w:val="Tabletext"/>
              <w:jc w:val="center"/>
              <w:rPr>
                <w:rFonts w:cs="Times New Roman"/>
                <w:szCs w:val="20"/>
              </w:rPr>
            </w:pPr>
            <w:r w:rsidRPr="004A1AB0">
              <w:rPr>
                <w:rFonts w:ascii="Calibri" w:hAnsi="Calibri" w:cs="Calibri"/>
              </w:rPr>
              <w:t>1211.4208</w:t>
            </w:r>
          </w:p>
        </w:tc>
        <w:tc>
          <w:tcPr>
            <w:tcW w:w="1286" w:type="dxa"/>
            <w:noWrap/>
            <w:vAlign w:val="bottom"/>
            <w:hideMark/>
          </w:tcPr>
          <w:p w14:paraId="640E2682" w14:textId="77777777" w:rsidR="002D1124" w:rsidRPr="004A1AB0" w:rsidRDefault="002D1124" w:rsidP="00155070">
            <w:pPr>
              <w:pStyle w:val="Tabletext"/>
              <w:jc w:val="center"/>
              <w:rPr>
                <w:rFonts w:cs="Times New Roman"/>
                <w:szCs w:val="20"/>
              </w:rPr>
            </w:pPr>
            <w:r w:rsidRPr="004A1AB0">
              <w:rPr>
                <w:rFonts w:ascii="Calibri" w:hAnsi="Calibri" w:cs="Calibri"/>
              </w:rPr>
              <w:t>-117.9321</w:t>
            </w:r>
          </w:p>
        </w:tc>
      </w:tr>
      <w:tr w:rsidR="002D1124" w:rsidRPr="004A1AB0" w14:paraId="432DED28" w14:textId="77777777" w:rsidTr="00155070">
        <w:trPr>
          <w:trHeight w:val="288"/>
          <w:jc w:val="center"/>
        </w:trPr>
        <w:tc>
          <w:tcPr>
            <w:tcW w:w="1108" w:type="dxa"/>
            <w:noWrap/>
            <w:vAlign w:val="bottom"/>
            <w:hideMark/>
          </w:tcPr>
          <w:p w14:paraId="1F22C301" w14:textId="77777777" w:rsidR="002D1124" w:rsidRPr="004A1AB0" w:rsidRDefault="002D1124" w:rsidP="00155070">
            <w:pPr>
              <w:pStyle w:val="Tabletext"/>
              <w:jc w:val="center"/>
              <w:rPr>
                <w:rFonts w:cs="Times New Roman"/>
                <w:szCs w:val="20"/>
              </w:rPr>
            </w:pPr>
            <w:r w:rsidRPr="004A1AB0">
              <w:rPr>
                <w:rFonts w:ascii="Calibri" w:hAnsi="Calibri" w:cs="Calibri"/>
              </w:rPr>
              <w:t>1164.9662</w:t>
            </w:r>
          </w:p>
        </w:tc>
        <w:tc>
          <w:tcPr>
            <w:tcW w:w="1286" w:type="dxa"/>
            <w:noWrap/>
            <w:vAlign w:val="bottom"/>
            <w:hideMark/>
          </w:tcPr>
          <w:p w14:paraId="139FB723" w14:textId="77777777" w:rsidR="002D1124" w:rsidRPr="004A1AB0" w:rsidRDefault="002D1124" w:rsidP="00155070">
            <w:pPr>
              <w:pStyle w:val="Tabletext"/>
              <w:jc w:val="center"/>
              <w:rPr>
                <w:rFonts w:cs="Times New Roman"/>
                <w:szCs w:val="20"/>
              </w:rPr>
            </w:pPr>
            <w:r w:rsidRPr="004A1AB0">
              <w:rPr>
                <w:rFonts w:ascii="Calibri" w:hAnsi="Calibri" w:cs="Calibri"/>
              </w:rPr>
              <w:t>-123.5020</w:t>
            </w:r>
          </w:p>
        </w:tc>
        <w:tc>
          <w:tcPr>
            <w:tcW w:w="1108" w:type="dxa"/>
            <w:noWrap/>
            <w:vAlign w:val="bottom"/>
            <w:hideMark/>
          </w:tcPr>
          <w:p w14:paraId="71416EE9" w14:textId="77777777" w:rsidR="002D1124" w:rsidRPr="004A1AB0" w:rsidRDefault="002D1124" w:rsidP="00155070">
            <w:pPr>
              <w:pStyle w:val="Tabletext"/>
              <w:jc w:val="center"/>
              <w:rPr>
                <w:rFonts w:cs="Times New Roman"/>
                <w:szCs w:val="20"/>
              </w:rPr>
            </w:pPr>
            <w:r w:rsidRPr="004A1AB0">
              <w:rPr>
                <w:rFonts w:ascii="Calibri" w:hAnsi="Calibri" w:cs="Calibri"/>
              </w:rPr>
              <w:t>1180.7008</w:t>
            </w:r>
          </w:p>
        </w:tc>
        <w:tc>
          <w:tcPr>
            <w:tcW w:w="1286" w:type="dxa"/>
            <w:noWrap/>
            <w:vAlign w:val="bottom"/>
            <w:hideMark/>
          </w:tcPr>
          <w:p w14:paraId="7648DF7F" w14:textId="77777777" w:rsidR="002D1124" w:rsidRPr="004A1AB0" w:rsidRDefault="002D1124" w:rsidP="00155070">
            <w:pPr>
              <w:pStyle w:val="Tabletext"/>
              <w:jc w:val="center"/>
              <w:rPr>
                <w:rFonts w:cs="Times New Roman"/>
                <w:szCs w:val="20"/>
              </w:rPr>
            </w:pPr>
            <w:r w:rsidRPr="004A1AB0">
              <w:rPr>
                <w:rFonts w:ascii="Calibri" w:hAnsi="Calibri" w:cs="Calibri"/>
              </w:rPr>
              <w:t>-90.6652</w:t>
            </w:r>
          </w:p>
        </w:tc>
        <w:tc>
          <w:tcPr>
            <w:tcW w:w="1108" w:type="dxa"/>
            <w:noWrap/>
            <w:vAlign w:val="bottom"/>
            <w:hideMark/>
          </w:tcPr>
          <w:p w14:paraId="64B2F8E8" w14:textId="77777777" w:rsidR="002D1124" w:rsidRPr="004A1AB0" w:rsidRDefault="002D1124" w:rsidP="00155070">
            <w:pPr>
              <w:pStyle w:val="Tabletext"/>
              <w:jc w:val="center"/>
              <w:rPr>
                <w:rFonts w:cs="Times New Roman"/>
                <w:szCs w:val="20"/>
              </w:rPr>
            </w:pPr>
            <w:r w:rsidRPr="004A1AB0">
              <w:rPr>
                <w:rFonts w:ascii="Calibri" w:hAnsi="Calibri" w:cs="Calibri"/>
              </w:rPr>
              <w:t>1196.4355</w:t>
            </w:r>
          </w:p>
        </w:tc>
        <w:tc>
          <w:tcPr>
            <w:tcW w:w="1286" w:type="dxa"/>
            <w:noWrap/>
            <w:vAlign w:val="bottom"/>
            <w:hideMark/>
          </w:tcPr>
          <w:p w14:paraId="4103BA2B" w14:textId="77777777" w:rsidR="002D1124" w:rsidRPr="004A1AB0" w:rsidRDefault="002D1124" w:rsidP="00155070">
            <w:pPr>
              <w:pStyle w:val="Tabletext"/>
              <w:jc w:val="center"/>
              <w:rPr>
                <w:rFonts w:cs="Times New Roman"/>
                <w:szCs w:val="20"/>
              </w:rPr>
            </w:pPr>
            <w:r w:rsidRPr="004A1AB0">
              <w:rPr>
                <w:rFonts w:ascii="Calibri" w:hAnsi="Calibri" w:cs="Calibri"/>
              </w:rPr>
              <w:t>-76.0324</w:t>
            </w:r>
          </w:p>
        </w:tc>
        <w:tc>
          <w:tcPr>
            <w:tcW w:w="1108" w:type="dxa"/>
            <w:noWrap/>
            <w:vAlign w:val="bottom"/>
            <w:hideMark/>
          </w:tcPr>
          <w:p w14:paraId="4709CDF3" w14:textId="77777777" w:rsidR="002D1124" w:rsidRPr="004A1AB0" w:rsidRDefault="002D1124" w:rsidP="00155070">
            <w:pPr>
              <w:pStyle w:val="Tabletext"/>
              <w:jc w:val="center"/>
              <w:rPr>
                <w:rFonts w:cs="Times New Roman"/>
                <w:szCs w:val="20"/>
              </w:rPr>
            </w:pPr>
            <w:r w:rsidRPr="004A1AB0">
              <w:rPr>
                <w:rFonts w:ascii="Calibri" w:hAnsi="Calibri" w:cs="Calibri"/>
              </w:rPr>
              <w:t>1212.1701</w:t>
            </w:r>
          </w:p>
        </w:tc>
        <w:tc>
          <w:tcPr>
            <w:tcW w:w="1286" w:type="dxa"/>
            <w:noWrap/>
            <w:vAlign w:val="bottom"/>
            <w:hideMark/>
          </w:tcPr>
          <w:p w14:paraId="5E2EC44F" w14:textId="77777777" w:rsidR="002D1124" w:rsidRPr="004A1AB0" w:rsidRDefault="002D1124" w:rsidP="00155070">
            <w:pPr>
              <w:pStyle w:val="Tabletext"/>
              <w:jc w:val="center"/>
              <w:rPr>
                <w:rFonts w:cs="Times New Roman"/>
                <w:szCs w:val="20"/>
              </w:rPr>
            </w:pPr>
            <w:r w:rsidRPr="004A1AB0">
              <w:rPr>
                <w:rFonts w:ascii="Calibri" w:hAnsi="Calibri" w:cs="Calibri"/>
              </w:rPr>
              <w:t>-118.9005</w:t>
            </w:r>
          </w:p>
        </w:tc>
      </w:tr>
      <w:tr w:rsidR="002D1124" w:rsidRPr="004A1AB0" w14:paraId="4A63CDBC" w14:textId="77777777" w:rsidTr="00155070">
        <w:trPr>
          <w:trHeight w:val="288"/>
          <w:jc w:val="center"/>
        </w:trPr>
        <w:tc>
          <w:tcPr>
            <w:tcW w:w="1108" w:type="dxa"/>
            <w:noWrap/>
            <w:vAlign w:val="bottom"/>
            <w:hideMark/>
          </w:tcPr>
          <w:p w14:paraId="53EFE4EE" w14:textId="77777777" w:rsidR="002D1124" w:rsidRPr="004A1AB0" w:rsidRDefault="002D1124" w:rsidP="00155070">
            <w:pPr>
              <w:pStyle w:val="Tabletext"/>
              <w:jc w:val="center"/>
              <w:rPr>
                <w:rFonts w:cs="Times New Roman"/>
                <w:szCs w:val="20"/>
              </w:rPr>
            </w:pPr>
            <w:r w:rsidRPr="004A1AB0">
              <w:rPr>
                <w:rFonts w:ascii="Calibri" w:hAnsi="Calibri" w:cs="Calibri"/>
              </w:rPr>
              <w:t>1165.7155</w:t>
            </w:r>
          </w:p>
        </w:tc>
        <w:tc>
          <w:tcPr>
            <w:tcW w:w="1286" w:type="dxa"/>
            <w:noWrap/>
            <w:vAlign w:val="bottom"/>
            <w:hideMark/>
          </w:tcPr>
          <w:p w14:paraId="352E70A7" w14:textId="77777777" w:rsidR="002D1124" w:rsidRPr="004A1AB0" w:rsidRDefault="002D1124" w:rsidP="00155070">
            <w:pPr>
              <w:pStyle w:val="Tabletext"/>
              <w:jc w:val="center"/>
              <w:rPr>
                <w:rFonts w:cs="Times New Roman"/>
                <w:szCs w:val="20"/>
              </w:rPr>
            </w:pPr>
            <w:r w:rsidRPr="004A1AB0">
              <w:rPr>
                <w:rFonts w:ascii="Calibri" w:hAnsi="Calibri" w:cs="Calibri"/>
              </w:rPr>
              <w:t>-123.6658</w:t>
            </w:r>
          </w:p>
        </w:tc>
        <w:tc>
          <w:tcPr>
            <w:tcW w:w="1108" w:type="dxa"/>
            <w:noWrap/>
            <w:vAlign w:val="bottom"/>
            <w:hideMark/>
          </w:tcPr>
          <w:p w14:paraId="51A4899D" w14:textId="77777777" w:rsidR="002D1124" w:rsidRPr="004A1AB0" w:rsidRDefault="002D1124" w:rsidP="00155070">
            <w:pPr>
              <w:pStyle w:val="Tabletext"/>
              <w:jc w:val="center"/>
              <w:rPr>
                <w:rFonts w:cs="Times New Roman"/>
                <w:szCs w:val="20"/>
              </w:rPr>
            </w:pPr>
            <w:r w:rsidRPr="004A1AB0">
              <w:rPr>
                <w:rFonts w:ascii="Calibri" w:hAnsi="Calibri" w:cs="Calibri"/>
              </w:rPr>
              <w:t>1181.4501</w:t>
            </w:r>
          </w:p>
        </w:tc>
        <w:tc>
          <w:tcPr>
            <w:tcW w:w="1286" w:type="dxa"/>
            <w:noWrap/>
            <w:vAlign w:val="bottom"/>
            <w:hideMark/>
          </w:tcPr>
          <w:p w14:paraId="304028CC" w14:textId="77777777" w:rsidR="002D1124" w:rsidRPr="004A1AB0" w:rsidRDefault="002D1124" w:rsidP="00155070">
            <w:pPr>
              <w:pStyle w:val="Tabletext"/>
              <w:jc w:val="center"/>
              <w:rPr>
                <w:rFonts w:cs="Times New Roman"/>
                <w:szCs w:val="20"/>
              </w:rPr>
            </w:pPr>
            <w:r w:rsidRPr="004A1AB0">
              <w:rPr>
                <w:rFonts w:ascii="Calibri" w:hAnsi="Calibri" w:cs="Calibri"/>
              </w:rPr>
              <w:t>-87.1027</w:t>
            </w:r>
          </w:p>
        </w:tc>
        <w:tc>
          <w:tcPr>
            <w:tcW w:w="1108" w:type="dxa"/>
            <w:noWrap/>
            <w:vAlign w:val="bottom"/>
            <w:hideMark/>
          </w:tcPr>
          <w:p w14:paraId="2869EF01" w14:textId="77777777" w:rsidR="002D1124" w:rsidRPr="004A1AB0" w:rsidRDefault="002D1124" w:rsidP="00155070">
            <w:pPr>
              <w:pStyle w:val="Tabletext"/>
              <w:jc w:val="center"/>
              <w:rPr>
                <w:rFonts w:cs="Times New Roman"/>
                <w:szCs w:val="20"/>
              </w:rPr>
            </w:pPr>
            <w:r w:rsidRPr="004A1AB0">
              <w:rPr>
                <w:rFonts w:ascii="Calibri" w:hAnsi="Calibri" w:cs="Calibri"/>
              </w:rPr>
              <w:t>1197.1847</w:t>
            </w:r>
          </w:p>
        </w:tc>
        <w:tc>
          <w:tcPr>
            <w:tcW w:w="1286" w:type="dxa"/>
            <w:noWrap/>
            <w:vAlign w:val="bottom"/>
            <w:hideMark/>
          </w:tcPr>
          <w:p w14:paraId="0302CB7D" w14:textId="77777777" w:rsidR="002D1124" w:rsidRPr="004A1AB0" w:rsidRDefault="002D1124" w:rsidP="00155070">
            <w:pPr>
              <w:pStyle w:val="Tabletext"/>
              <w:jc w:val="center"/>
              <w:rPr>
                <w:rFonts w:cs="Times New Roman"/>
                <w:szCs w:val="20"/>
              </w:rPr>
            </w:pPr>
            <w:r w:rsidRPr="004A1AB0">
              <w:rPr>
                <w:rFonts w:ascii="Calibri" w:hAnsi="Calibri" w:cs="Calibri"/>
              </w:rPr>
              <w:t>-78.1620</w:t>
            </w:r>
          </w:p>
        </w:tc>
        <w:tc>
          <w:tcPr>
            <w:tcW w:w="1108" w:type="dxa"/>
            <w:noWrap/>
            <w:vAlign w:val="bottom"/>
            <w:hideMark/>
          </w:tcPr>
          <w:p w14:paraId="1D4530E3" w14:textId="77777777" w:rsidR="002D1124" w:rsidRPr="004A1AB0" w:rsidRDefault="002D1124" w:rsidP="00155070">
            <w:pPr>
              <w:pStyle w:val="Tabletext"/>
              <w:jc w:val="center"/>
              <w:rPr>
                <w:rFonts w:cs="Times New Roman"/>
                <w:szCs w:val="20"/>
              </w:rPr>
            </w:pPr>
            <w:r w:rsidRPr="004A1AB0">
              <w:rPr>
                <w:rFonts w:ascii="Calibri" w:hAnsi="Calibri" w:cs="Calibri"/>
              </w:rPr>
              <w:t>1212.9194</w:t>
            </w:r>
          </w:p>
        </w:tc>
        <w:tc>
          <w:tcPr>
            <w:tcW w:w="1286" w:type="dxa"/>
            <w:noWrap/>
            <w:vAlign w:val="bottom"/>
            <w:hideMark/>
          </w:tcPr>
          <w:p w14:paraId="027129F8" w14:textId="77777777" w:rsidR="002D1124" w:rsidRPr="004A1AB0" w:rsidRDefault="002D1124" w:rsidP="00155070">
            <w:pPr>
              <w:pStyle w:val="Tabletext"/>
              <w:jc w:val="center"/>
              <w:rPr>
                <w:rFonts w:cs="Times New Roman"/>
                <w:szCs w:val="20"/>
              </w:rPr>
            </w:pPr>
            <w:r w:rsidRPr="004A1AB0">
              <w:rPr>
                <w:rFonts w:ascii="Calibri" w:hAnsi="Calibri" w:cs="Calibri"/>
              </w:rPr>
              <w:t>-120.0811</w:t>
            </w:r>
          </w:p>
        </w:tc>
      </w:tr>
      <w:tr w:rsidR="002D1124" w:rsidRPr="004A1AB0" w14:paraId="65F02859" w14:textId="77777777" w:rsidTr="00155070">
        <w:trPr>
          <w:trHeight w:val="288"/>
          <w:jc w:val="center"/>
        </w:trPr>
        <w:tc>
          <w:tcPr>
            <w:tcW w:w="1108" w:type="dxa"/>
            <w:noWrap/>
            <w:vAlign w:val="bottom"/>
            <w:hideMark/>
          </w:tcPr>
          <w:p w14:paraId="71D87971" w14:textId="77777777" w:rsidR="002D1124" w:rsidRPr="004A1AB0" w:rsidRDefault="002D1124" w:rsidP="00155070">
            <w:pPr>
              <w:pStyle w:val="Tabletext"/>
              <w:jc w:val="center"/>
              <w:rPr>
                <w:rFonts w:cs="Times New Roman"/>
                <w:szCs w:val="20"/>
              </w:rPr>
            </w:pPr>
            <w:r w:rsidRPr="004A1AB0">
              <w:rPr>
                <w:rFonts w:ascii="Calibri" w:hAnsi="Calibri" w:cs="Calibri"/>
              </w:rPr>
              <w:t>1166.4648</w:t>
            </w:r>
          </w:p>
        </w:tc>
        <w:tc>
          <w:tcPr>
            <w:tcW w:w="1286" w:type="dxa"/>
            <w:noWrap/>
            <w:vAlign w:val="bottom"/>
            <w:hideMark/>
          </w:tcPr>
          <w:p w14:paraId="18B7D439" w14:textId="77777777" w:rsidR="002D1124" w:rsidRPr="004A1AB0" w:rsidRDefault="002D1124" w:rsidP="00155070">
            <w:pPr>
              <w:pStyle w:val="Tabletext"/>
              <w:jc w:val="center"/>
              <w:rPr>
                <w:rFonts w:cs="Times New Roman"/>
                <w:szCs w:val="20"/>
              </w:rPr>
            </w:pPr>
            <w:r w:rsidRPr="004A1AB0">
              <w:rPr>
                <w:rFonts w:ascii="Calibri" w:hAnsi="Calibri" w:cs="Calibri"/>
              </w:rPr>
              <w:t>-123.3215</w:t>
            </w:r>
          </w:p>
        </w:tc>
        <w:tc>
          <w:tcPr>
            <w:tcW w:w="1108" w:type="dxa"/>
            <w:noWrap/>
            <w:vAlign w:val="bottom"/>
            <w:hideMark/>
          </w:tcPr>
          <w:p w14:paraId="5F553F09" w14:textId="77777777" w:rsidR="002D1124" w:rsidRPr="004A1AB0" w:rsidRDefault="002D1124" w:rsidP="00155070">
            <w:pPr>
              <w:pStyle w:val="Tabletext"/>
              <w:jc w:val="center"/>
              <w:rPr>
                <w:rFonts w:cs="Times New Roman"/>
                <w:szCs w:val="20"/>
              </w:rPr>
            </w:pPr>
            <w:r w:rsidRPr="004A1AB0">
              <w:rPr>
                <w:rFonts w:ascii="Calibri" w:hAnsi="Calibri" w:cs="Calibri"/>
              </w:rPr>
              <w:t>1182.1994</w:t>
            </w:r>
          </w:p>
        </w:tc>
        <w:tc>
          <w:tcPr>
            <w:tcW w:w="1286" w:type="dxa"/>
            <w:noWrap/>
            <w:vAlign w:val="bottom"/>
            <w:hideMark/>
          </w:tcPr>
          <w:p w14:paraId="64601C2D" w14:textId="77777777" w:rsidR="002D1124" w:rsidRPr="004A1AB0" w:rsidRDefault="002D1124" w:rsidP="00155070">
            <w:pPr>
              <w:pStyle w:val="Tabletext"/>
              <w:jc w:val="center"/>
              <w:rPr>
                <w:rFonts w:cs="Times New Roman"/>
                <w:szCs w:val="20"/>
              </w:rPr>
            </w:pPr>
            <w:r w:rsidRPr="004A1AB0">
              <w:rPr>
                <w:rFonts w:ascii="Calibri" w:hAnsi="Calibri" w:cs="Calibri"/>
              </w:rPr>
              <w:t>-83.9417</w:t>
            </w:r>
          </w:p>
        </w:tc>
        <w:tc>
          <w:tcPr>
            <w:tcW w:w="1108" w:type="dxa"/>
            <w:noWrap/>
            <w:vAlign w:val="bottom"/>
            <w:hideMark/>
          </w:tcPr>
          <w:p w14:paraId="5625D75E" w14:textId="77777777" w:rsidR="002D1124" w:rsidRPr="004A1AB0" w:rsidRDefault="002D1124" w:rsidP="00155070">
            <w:pPr>
              <w:pStyle w:val="Tabletext"/>
              <w:jc w:val="center"/>
              <w:rPr>
                <w:rFonts w:cs="Times New Roman"/>
                <w:szCs w:val="20"/>
              </w:rPr>
            </w:pPr>
            <w:r w:rsidRPr="004A1AB0">
              <w:rPr>
                <w:rFonts w:ascii="Calibri" w:hAnsi="Calibri" w:cs="Calibri"/>
              </w:rPr>
              <w:t>1197.9340</w:t>
            </w:r>
          </w:p>
        </w:tc>
        <w:tc>
          <w:tcPr>
            <w:tcW w:w="1286" w:type="dxa"/>
            <w:noWrap/>
            <w:vAlign w:val="bottom"/>
            <w:hideMark/>
          </w:tcPr>
          <w:p w14:paraId="04C41601" w14:textId="77777777" w:rsidR="002D1124" w:rsidRPr="004A1AB0" w:rsidRDefault="002D1124" w:rsidP="00155070">
            <w:pPr>
              <w:pStyle w:val="Tabletext"/>
              <w:jc w:val="center"/>
              <w:rPr>
                <w:rFonts w:cs="Times New Roman"/>
                <w:szCs w:val="20"/>
              </w:rPr>
            </w:pPr>
            <w:r w:rsidRPr="004A1AB0">
              <w:rPr>
                <w:rFonts w:ascii="Calibri" w:hAnsi="Calibri" w:cs="Calibri"/>
              </w:rPr>
              <w:t>-80.5975</w:t>
            </w:r>
          </w:p>
        </w:tc>
        <w:tc>
          <w:tcPr>
            <w:tcW w:w="1108" w:type="dxa"/>
            <w:noWrap/>
            <w:vAlign w:val="bottom"/>
            <w:hideMark/>
          </w:tcPr>
          <w:p w14:paraId="718CEA92" w14:textId="77777777" w:rsidR="002D1124" w:rsidRPr="004A1AB0" w:rsidRDefault="002D1124" w:rsidP="00155070">
            <w:pPr>
              <w:pStyle w:val="Tabletext"/>
              <w:jc w:val="center"/>
              <w:rPr>
                <w:rFonts w:cs="Times New Roman"/>
                <w:szCs w:val="20"/>
              </w:rPr>
            </w:pPr>
            <w:r w:rsidRPr="004A1AB0">
              <w:rPr>
                <w:rFonts w:ascii="Calibri" w:hAnsi="Calibri" w:cs="Calibri"/>
              </w:rPr>
              <w:t>1213.6686</w:t>
            </w:r>
          </w:p>
        </w:tc>
        <w:tc>
          <w:tcPr>
            <w:tcW w:w="1286" w:type="dxa"/>
            <w:noWrap/>
            <w:vAlign w:val="bottom"/>
            <w:hideMark/>
          </w:tcPr>
          <w:p w14:paraId="460FC472" w14:textId="77777777" w:rsidR="002D1124" w:rsidRPr="004A1AB0" w:rsidRDefault="002D1124" w:rsidP="00155070">
            <w:pPr>
              <w:pStyle w:val="Tabletext"/>
              <w:jc w:val="center"/>
              <w:rPr>
                <w:rFonts w:cs="Times New Roman"/>
                <w:szCs w:val="20"/>
              </w:rPr>
            </w:pPr>
            <w:r w:rsidRPr="004A1AB0">
              <w:rPr>
                <w:rFonts w:ascii="Calibri" w:hAnsi="Calibri" w:cs="Calibri"/>
              </w:rPr>
              <w:t>-121.2274</w:t>
            </w:r>
          </w:p>
        </w:tc>
      </w:tr>
      <w:tr w:rsidR="002D1124" w:rsidRPr="004A1AB0" w14:paraId="7D3B73BD" w14:textId="77777777" w:rsidTr="00155070">
        <w:trPr>
          <w:trHeight w:val="288"/>
          <w:jc w:val="center"/>
        </w:trPr>
        <w:tc>
          <w:tcPr>
            <w:tcW w:w="1108" w:type="dxa"/>
            <w:noWrap/>
            <w:vAlign w:val="bottom"/>
            <w:hideMark/>
          </w:tcPr>
          <w:p w14:paraId="4948BD7E" w14:textId="77777777" w:rsidR="002D1124" w:rsidRPr="004A1AB0" w:rsidRDefault="002D1124" w:rsidP="00155070">
            <w:pPr>
              <w:pStyle w:val="Tabletext"/>
              <w:jc w:val="center"/>
              <w:rPr>
                <w:rFonts w:cs="Times New Roman"/>
                <w:szCs w:val="20"/>
              </w:rPr>
            </w:pPr>
            <w:r w:rsidRPr="004A1AB0">
              <w:rPr>
                <w:rFonts w:ascii="Calibri" w:hAnsi="Calibri" w:cs="Calibri"/>
              </w:rPr>
              <w:t>1167.2140</w:t>
            </w:r>
          </w:p>
        </w:tc>
        <w:tc>
          <w:tcPr>
            <w:tcW w:w="1286" w:type="dxa"/>
            <w:noWrap/>
            <w:vAlign w:val="bottom"/>
            <w:hideMark/>
          </w:tcPr>
          <w:p w14:paraId="069A587A" w14:textId="77777777" w:rsidR="002D1124" w:rsidRPr="004A1AB0" w:rsidRDefault="002D1124" w:rsidP="00155070">
            <w:pPr>
              <w:pStyle w:val="Tabletext"/>
              <w:jc w:val="center"/>
              <w:rPr>
                <w:rFonts w:cs="Times New Roman"/>
                <w:szCs w:val="20"/>
              </w:rPr>
            </w:pPr>
            <w:r w:rsidRPr="004A1AB0">
              <w:rPr>
                <w:rFonts w:ascii="Calibri" w:hAnsi="Calibri" w:cs="Calibri"/>
              </w:rPr>
              <w:t>-121.9585</w:t>
            </w:r>
          </w:p>
        </w:tc>
        <w:tc>
          <w:tcPr>
            <w:tcW w:w="1108" w:type="dxa"/>
            <w:noWrap/>
            <w:vAlign w:val="bottom"/>
            <w:hideMark/>
          </w:tcPr>
          <w:p w14:paraId="6A4101A8" w14:textId="77777777" w:rsidR="002D1124" w:rsidRPr="004A1AB0" w:rsidRDefault="002D1124" w:rsidP="00155070">
            <w:pPr>
              <w:pStyle w:val="Tabletext"/>
              <w:jc w:val="center"/>
              <w:rPr>
                <w:rFonts w:cs="Times New Roman"/>
                <w:szCs w:val="20"/>
              </w:rPr>
            </w:pPr>
            <w:r w:rsidRPr="004A1AB0">
              <w:rPr>
                <w:rFonts w:ascii="Calibri" w:hAnsi="Calibri" w:cs="Calibri"/>
              </w:rPr>
              <w:t>1182.9486</w:t>
            </w:r>
          </w:p>
        </w:tc>
        <w:tc>
          <w:tcPr>
            <w:tcW w:w="1286" w:type="dxa"/>
            <w:noWrap/>
            <w:vAlign w:val="bottom"/>
            <w:hideMark/>
          </w:tcPr>
          <w:p w14:paraId="5AE972DB" w14:textId="77777777" w:rsidR="002D1124" w:rsidRPr="004A1AB0" w:rsidRDefault="002D1124" w:rsidP="00155070">
            <w:pPr>
              <w:pStyle w:val="Tabletext"/>
              <w:jc w:val="center"/>
              <w:rPr>
                <w:rFonts w:cs="Times New Roman"/>
                <w:szCs w:val="20"/>
              </w:rPr>
            </w:pPr>
            <w:r w:rsidRPr="004A1AB0">
              <w:rPr>
                <w:rFonts w:ascii="Calibri" w:hAnsi="Calibri" w:cs="Calibri"/>
              </w:rPr>
              <w:t>-80.9337</w:t>
            </w:r>
          </w:p>
        </w:tc>
        <w:tc>
          <w:tcPr>
            <w:tcW w:w="1108" w:type="dxa"/>
            <w:noWrap/>
            <w:vAlign w:val="bottom"/>
            <w:hideMark/>
          </w:tcPr>
          <w:p w14:paraId="48E819D1" w14:textId="77777777" w:rsidR="002D1124" w:rsidRPr="004A1AB0" w:rsidRDefault="002D1124" w:rsidP="00155070">
            <w:pPr>
              <w:pStyle w:val="Tabletext"/>
              <w:jc w:val="center"/>
              <w:rPr>
                <w:rFonts w:cs="Times New Roman"/>
                <w:szCs w:val="20"/>
              </w:rPr>
            </w:pPr>
            <w:r w:rsidRPr="004A1AB0">
              <w:rPr>
                <w:rFonts w:ascii="Calibri" w:hAnsi="Calibri" w:cs="Calibri"/>
              </w:rPr>
              <w:t>1198.6833</w:t>
            </w:r>
          </w:p>
        </w:tc>
        <w:tc>
          <w:tcPr>
            <w:tcW w:w="1286" w:type="dxa"/>
            <w:noWrap/>
            <w:vAlign w:val="bottom"/>
            <w:hideMark/>
          </w:tcPr>
          <w:p w14:paraId="0B33541A" w14:textId="77777777" w:rsidR="002D1124" w:rsidRPr="004A1AB0" w:rsidRDefault="002D1124" w:rsidP="00155070">
            <w:pPr>
              <w:pStyle w:val="Tabletext"/>
              <w:jc w:val="center"/>
              <w:rPr>
                <w:rFonts w:cs="Times New Roman"/>
                <w:szCs w:val="20"/>
              </w:rPr>
            </w:pPr>
            <w:r w:rsidRPr="004A1AB0">
              <w:rPr>
                <w:rFonts w:ascii="Calibri" w:hAnsi="Calibri" w:cs="Calibri"/>
              </w:rPr>
              <w:t>-83.1208</w:t>
            </w:r>
          </w:p>
        </w:tc>
        <w:tc>
          <w:tcPr>
            <w:tcW w:w="1108" w:type="dxa"/>
            <w:noWrap/>
            <w:vAlign w:val="bottom"/>
            <w:hideMark/>
          </w:tcPr>
          <w:p w14:paraId="4B2E0F82" w14:textId="77777777" w:rsidR="002D1124" w:rsidRPr="004A1AB0" w:rsidRDefault="002D1124" w:rsidP="00155070">
            <w:pPr>
              <w:pStyle w:val="Tabletext"/>
              <w:jc w:val="center"/>
              <w:rPr>
                <w:rFonts w:cs="Times New Roman"/>
                <w:szCs w:val="20"/>
              </w:rPr>
            </w:pPr>
            <w:r w:rsidRPr="004A1AB0">
              <w:rPr>
                <w:rFonts w:ascii="Calibri" w:hAnsi="Calibri" w:cs="Calibri"/>
              </w:rPr>
              <w:t>1214.4179</w:t>
            </w:r>
          </w:p>
        </w:tc>
        <w:tc>
          <w:tcPr>
            <w:tcW w:w="1286" w:type="dxa"/>
            <w:noWrap/>
            <w:vAlign w:val="bottom"/>
            <w:hideMark/>
          </w:tcPr>
          <w:p w14:paraId="4115D28E" w14:textId="77777777" w:rsidR="002D1124" w:rsidRPr="004A1AB0" w:rsidRDefault="002D1124" w:rsidP="00155070">
            <w:pPr>
              <w:pStyle w:val="Tabletext"/>
              <w:jc w:val="center"/>
              <w:rPr>
                <w:rFonts w:cs="Times New Roman"/>
                <w:szCs w:val="20"/>
              </w:rPr>
            </w:pPr>
            <w:r w:rsidRPr="004A1AB0">
              <w:rPr>
                <w:rFonts w:ascii="Calibri" w:hAnsi="Calibri" w:cs="Calibri"/>
              </w:rPr>
              <w:t>-122.7991</w:t>
            </w:r>
          </w:p>
        </w:tc>
      </w:tr>
      <w:tr w:rsidR="002D1124" w:rsidRPr="004A1AB0" w14:paraId="545E50FD" w14:textId="77777777" w:rsidTr="00155070">
        <w:trPr>
          <w:trHeight w:val="288"/>
          <w:jc w:val="center"/>
        </w:trPr>
        <w:tc>
          <w:tcPr>
            <w:tcW w:w="1108" w:type="dxa"/>
            <w:noWrap/>
            <w:vAlign w:val="bottom"/>
            <w:hideMark/>
          </w:tcPr>
          <w:p w14:paraId="6CD417E9" w14:textId="77777777" w:rsidR="002D1124" w:rsidRPr="004A1AB0" w:rsidRDefault="002D1124" w:rsidP="00155070">
            <w:pPr>
              <w:pStyle w:val="Tabletext"/>
              <w:jc w:val="center"/>
              <w:rPr>
                <w:rFonts w:cs="Times New Roman"/>
                <w:szCs w:val="20"/>
              </w:rPr>
            </w:pPr>
            <w:r w:rsidRPr="004A1AB0">
              <w:rPr>
                <w:rFonts w:ascii="Calibri" w:hAnsi="Calibri" w:cs="Calibri"/>
              </w:rPr>
              <w:t>1167.9633</w:t>
            </w:r>
          </w:p>
        </w:tc>
        <w:tc>
          <w:tcPr>
            <w:tcW w:w="1286" w:type="dxa"/>
            <w:noWrap/>
            <w:vAlign w:val="bottom"/>
            <w:hideMark/>
          </w:tcPr>
          <w:p w14:paraId="1FA64866" w14:textId="77777777" w:rsidR="002D1124" w:rsidRPr="004A1AB0" w:rsidRDefault="002D1124" w:rsidP="00155070">
            <w:pPr>
              <w:pStyle w:val="Tabletext"/>
              <w:jc w:val="center"/>
              <w:rPr>
                <w:rFonts w:cs="Times New Roman"/>
                <w:szCs w:val="20"/>
              </w:rPr>
            </w:pPr>
            <w:r w:rsidRPr="004A1AB0">
              <w:rPr>
                <w:rFonts w:ascii="Calibri" w:hAnsi="Calibri" w:cs="Calibri"/>
              </w:rPr>
              <w:t>-120.3443</w:t>
            </w:r>
          </w:p>
        </w:tc>
        <w:tc>
          <w:tcPr>
            <w:tcW w:w="1108" w:type="dxa"/>
            <w:noWrap/>
            <w:vAlign w:val="bottom"/>
            <w:hideMark/>
          </w:tcPr>
          <w:p w14:paraId="4934232E" w14:textId="77777777" w:rsidR="002D1124" w:rsidRPr="004A1AB0" w:rsidRDefault="002D1124" w:rsidP="00155070">
            <w:pPr>
              <w:pStyle w:val="Tabletext"/>
              <w:jc w:val="center"/>
              <w:rPr>
                <w:rFonts w:cs="Times New Roman"/>
                <w:szCs w:val="20"/>
              </w:rPr>
            </w:pPr>
            <w:r w:rsidRPr="004A1AB0">
              <w:rPr>
                <w:rFonts w:ascii="Calibri" w:hAnsi="Calibri" w:cs="Calibri"/>
              </w:rPr>
              <w:t>1183.6979</w:t>
            </w:r>
          </w:p>
        </w:tc>
        <w:tc>
          <w:tcPr>
            <w:tcW w:w="1286" w:type="dxa"/>
            <w:noWrap/>
            <w:vAlign w:val="bottom"/>
            <w:hideMark/>
          </w:tcPr>
          <w:p w14:paraId="70368967" w14:textId="77777777" w:rsidR="002D1124" w:rsidRPr="004A1AB0" w:rsidRDefault="002D1124" w:rsidP="00155070">
            <w:pPr>
              <w:pStyle w:val="Tabletext"/>
              <w:jc w:val="center"/>
              <w:rPr>
                <w:rFonts w:cs="Times New Roman"/>
                <w:szCs w:val="20"/>
              </w:rPr>
            </w:pPr>
            <w:r w:rsidRPr="004A1AB0">
              <w:rPr>
                <w:rFonts w:ascii="Calibri" w:hAnsi="Calibri" w:cs="Calibri"/>
              </w:rPr>
              <w:t>-78.3185</w:t>
            </w:r>
          </w:p>
        </w:tc>
        <w:tc>
          <w:tcPr>
            <w:tcW w:w="1108" w:type="dxa"/>
            <w:noWrap/>
            <w:vAlign w:val="bottom"/>
            <w:hideMark/>
          </w:tcPr>
          <w:p w14:paraId="7742319F" w14:textId="77777777" w:rsidR="002D1124" w:rsidRPr="004A1AB0" w:rsidRDefault="002D1124" w:rsidP="00155070">
            <w:pPr>
              <w:pStyle w:val="Tabletext"/>
              <w:jc w:val="center"/>
              <w:rPr>
                <w:rFonts w:cs="Times New Roman"/>
                <w:szCs w:val="20"/>
              </w:rPr>
            </w:pPr>
            <w:r w:rsidRPr="004A1AB0">
              <w:rPr>
                <w:rFonts w:ascii="Calibri" w:hAnsi="Calibri" w:cs="Calibri"/>
              </w:rPr>
              <w:t>1199.4325</w:t>
            </w:r>
          </w:p>
        </w:tc>
        <w:tc>
          <w:tcPr>
            <w:tcW w:w="1286" w:type="dxa"/>
            <w:noWrap/>
            <w:vAlign w:val="bottom"/>
            <w:hideMark/>
          </w:tcPr>
          <w:p w14:paraId="41768EAF" w14:textId="77777777" w:rsidR="002D1124" w:rsidRPr="004A1AB0" w:rsidRDefault="002D1124" w:rsidP="00155070">
            <w:pPr>
              <w:pStyle w:val="Tabletext"/>
              <w:jc w:val="center"/>
              <w:rPr>
                <w:rFonts w:cs="Times New Roman"/>
                <w:szCs w:val="20"/>
              </w:rPr>
            </w:pPr>
            <w:r w:rsidRPr="004A1AB0">
              <w:rPr>
                <w:rFonts w:ascii="Calibri" w:hAnsi="Calibri" w:cs="Calibri"/>
              </w:rPr>
              <w:t>-86.2707</w:t>
            </w:r>
          </w:p>
        </w:tc>
        <w:tc>
          <w:tcPr>
            <w:tcW w:w="1108" w:type="dxa"/>
            <w:noWrap/>
            <w:vAlign w:val="bottom"/>
            <w:hideMark/>
          </w:tcPr>
          <w:p w14:paraId="7C4C9508" w14:textId="77777777" w:rsidR="002D1124" w:rsidRPr="004A1AB0" w:rsidRDefault="002D1124" w:rsidP="00155070">
            <w:pPr>
              <w:pStyle w:val="Tabletext"/>
              <w:jc w:val="center"/>
              <w:rPr>
                <w:rFonts w:cs="Times New Roman"/>
                <w:szCs w:val="20"/>
              </w:rPr>
            </w:pPr>
            <w:r w:rsidRPr="004A1AB0">
              <w:rPr>
                <w:rFonts w:ascii="Calibri" w:hAnsi="Calibri" w:cs="Calibri"/>
              </w:rPr>
              <w:t>1215.1672</w:t>
            </w:r>
          </w:p>
        </w:tc>
        <w:tc>
          <w:tcPr>
            <w:tcW w:w="1286" w:type="dxa"/>
            <w:noWrap/>
            <w:vAlign w:val="bottom"/>
            <w:hideMark/>
          </w:tcPr>
          <w:p w14:paraId="20FE3C5C" w14:textId="77777777" w:rsidR="002D1124" w:rsidRPr="004A1AB0" w:rsidRDefault="002D1124" w:rsidP="00155070">
            <w:pPr>
              <w:pStyle w:val="Tabletext"/>
              <w:jc w:val="center"/>
              <w:rPr>
                <w:rFonts w:cs="Times New Roman"/>
                <w:szCs w:val="20"/>
              </w:rPr>
            </w:pPr>
            <w:r w:rsidRPr="004A1AB0">
              <w:rPr>
                <w:rFonts w:ascii="Calibri" w:hAnsi="Calibri" w:cs="Calibri"/>
              </w:rPr>
              <w:t>-124.1890</w:t>
            </w:r>
          </w:p>
        </w:tc>
      </w:tr>
      <w:tr w:rsidR="002D1124" w:rsidRPr="004A1AB0" w14:paraId="008CC054" w14:textId="77777777" w:rsidTr="00155070">
        <w:trPr>
          <w:trHeight w:val="288"/>
          <w:jc w:val="center"/>
        </w:trPr>
        <w:tc>
          <w:tcPr>
            <w:tcW w:w="1108" w:type="dxa"/>
            <w:noWrap/>
            <w:vAlign w:val="bottom"/>
            <w:hideMark/>
          </w:tcPr>
          <w:p w14:paraId="4155E342" w14:textId="77777777" w:rsidR="002D1124" w:rsidRPr="004A1AB0" w:rsidRDefault="002D1124" w:rsidP="00155070">
            <w:pPr>
              <w:pStyle w:val="Tabletext"/>
              <w:jc w:val="center"/>
              <w:rPr>
                <w:rFonts w:cs="Times New Roman"/>
                <w:szCs w:val="20"/>
              </w:rPr>
            </w:pPr>
            <w:r w:rsidRPr="004A1AB0">
              <w:rPr>
                <w:rFonts w:ascii="Calibri" w:hAnsi="Calibri" w:cs="Calibri"/>
              </w:rPr>
              <w:t>1168.7126</w:t>
            </w:r>
          </w:p>
        </w:tc>
        <w:tc>
          <w:tcPr>
            <w:tcW w:w="1286" w:type="dxa"/>
            <w:noWrap/>
            <w:vAlign w:val="bottom"/>
            <w:hideMark/>
          </w:tcPr>
          <w:p w14:paraId="16FC43A7" w14:textId="77777777" w:rsidR="002D1124" w:rsidRPr="004A1AB0" w:rsidRDefault="002D1124" w:rsidP="00155070">
            <w:pPr>
              <w:pStyle w:val="Tabletext"/>
              <w:jc w:val="center"/>
              <w:rPr>
                <w:rFonts w:cs="Times New Roman"/>
                <w:szCs w:val="20"/>
              </w:rPr>
            </w:pPr>
            <w:r w:rsidRPr="004A1AB0">
              <w:rPr>
                <w:rFonts w:ascii="Calibri" w:hAnsi="Calibri" w:cs="Calibri"/>
              </w:rPr>
              <w:t>-119.4776</w:t>
            </w:r>
          </w:p>
        </w:tc>
        <w:tc>
          <w:tcPr>
            <w:tcW w:w="1108" w:type="dxa"/>
            <w:noWrap/>
            <w:vAlign w:val="bottom"/>
            <w:hideMark/>
          </w:tcPr>
          <w:p w14:paraId="66BC2DFD" w14:textId="77777777" w:rsidR="002D1124" w:rsidRPr="004A1AB0" w:rsidRDefault="002D1124" w:rsidP="00155070">
            <w:pPr>
              <w:pStyle w:val="Tabletext"/>
              <w:jc w:val="center"/>
              <w:rPr>
                <w:rFonts w:cs="Times New Roman"/>
                <w:szCs w:val="20"/>
              </w:rPr>
            </w:pPr>
            <w:r w:rsidRPr="004A1AB0">
              <w:rPr>
                <w:rFonts w:ascii="Calibri" w:hAnsi="Calibri" w:cs="Calibri"/>
              </w:rPr>
              <w:t>1184.4472</w:t>
            </w:r>
          </w:p>
        </w:tc>
        <w:tc>
          <w:tcPr>
            <w:tcW w:w="1286" w:type="dxa"/>
            <w:noWrap/>
            <w:vAlign w:val="bottom"/>
            <w:hideMark/>
          </w:tcPr>
          <w:p w14:paraId="5C3D3852" w14:textId="77777777" w:rsidR="002D1124" w:rsidRPr="004A1AB0" w:rsidRDefault="002D1124" w:rsidP="00155070">
            <w:pPr>
              <w:pStyle w:val="Tabletext"/>
              <w:jc w:val="center"/>
              <w:rPr>
                <w:rFonts w:cs="Times New Roman"/>
                <w:szCs w:val="20"/>
              </w:rPr>
            </w:pPr>
            <w:r w:rsidRPr="004A1AB0">
              <w:rPr>
                <w:rFonts w:ascii="Calibri" w:hAnsi="Calibri" w:cs="Calibri"/>
              </w:rPr>
              <w:t>-76.4082</w:t>
            </w:r>
          </w:p>
        </w:tc>
        <w:tc>
          <w:tcPr>
            <w:tcW w:w="1108" w:type="dxa"/>
            <w:noWrap/>
            <w:vAlign w:val="bottom"/>
            <w:hideMark/>
          </w:tcPr>
          <w:p w14:paraId="33A693D5" w14:textId="77777777" w:rsidR="002D1124" w:rsidRPr="004A1AB0" w:rsidRDefault="002D1124" w:rsidP="00155070">
            <w:pPr>
              <w:pStyle w:val="Tabletext"/>
              <w:jc w:val="center"/>
              <w:rPr>
                <w:rFonts w:cs="Times New Roman"/>
                <w:szCs w:val="20"/>
              </w:rPr>
            </w:pPr>
            <w:r w:rsidRPr="004A1AB0">
              <w:rPr>
                <w:rFonts w:ascii="Calibri" w:hAnsi="Calibri" w:cs="Calibri"/>
              </w:rPr>
              <w:t>1200.1818</w:t>
            </w:r>
          </w:p>
        </w:tc>
        <w:tc>
          <w:tcPr>
            <w:tcW w:w="1286" w:type="dxa"/>
            <w:noWrap/>
            <w:vAlign w:val="bottom"/>
            <w:hideMark/>
          </w:tcPr>
          <w:p w14:paraId="18821764" w14:textId="77777777" w:rsidR="002D1124" w:rsidRPr="004A1AB0" w:rsidRDefault="002D1124" w:rsidP="00155070">
            <w:pPr>
              <w:pStyle w:val="Tabletext"/>
              <w:jc w:val="center"/>
              <w:rPr>
                <w:rFonts w:cs="Times New Roman"/>
                <w:szCs w:val="20"/>
              </w:rPr>
            </w:pPr>
            <w:r w:rsidRPr="004A1AB0">
              <w:rPr>
                <w:rFonts w:ascii="Calibri" w:hAnsi="Calibri" w:cs="Calibri"/>
              </w:rPr>
              <w:t>-89.6743</w:t>
            </w:r>
          </w:p>
        </w:tc>
        <w:tc>
          <w:tcPr>
            <w:tcW w:w="1108" w:type="dxa"/>
            <w:noWrap/>
            <w:vAlign w:val="bottom"/>
            <w:hideMark/>
          </w:tcPr>
          <w:p w14:paraId="51C815F8" w14:textId="77777777" w:rsidR="002D1124" w:rsidRPr="004A1AB0" w:rsidRDefault="002D1124" w:rsidP="00155070">
            <w:pPr>
              <w:pStyle w:val="Tabletext"/>
              <w:jc w:val="center"/>
              <w:rPr>
                <w:rFonts w:cs="Times New Roman"/>
                <w:szCs w:val="20"/>
              </w:rPr>
            </w:pPr>
            <w:r w:rsidRPr="004A1AB0">
              <w:rPr>
                <w:rFonts w:ascii="Calibri" w:hAnsi="Calibri" w:cs="Calibri"/>
              </w:rPr>
              <w:t>1215.9164</w:t>
            </w:r>
          </w:p>
        </w:tc>
        <w:tc>
          <w:tcPr>
            <w:tcW w:w="1286" w:type="dxa"/>
            <w:noWrap/>
            <w:vAlign w:val="bottom"/>
            <w:hideMark/>
          </w:tcPr>
          <w:p w14:paraId="03FF9F3E" w14:textId="77777777" w:rsidR="002D1124" w:rsidRPr="004A1AB0" w:rsidRDefault="002D1124" w:rsidP="00155070">
            <w:pPr>
              <w:pStyle w:val="Tabletext"/>
              <w:jc w:val="center"/>
              <w:rPr>
                <w:rFonts w:cs="Times New Roman"/>
                <w:szCs w:val="20"/>
              </w:rPr>
            </w:pPr>
            <w:r w:rsidRPr="004A1AB0">
              <w:rPr>
                <w:rFonts w:ascii="Calibri" w:hAnsi="Calibri" w:cs="Calibri"/>
              </w:rPr>
              <w:t>-123.5472</w:t>
            </w:r>
          </w:p>
        </w:tc>
      </w:tr>
      <w:tr w:rsidR="002D1124" w:rsidRPr="004A1AB0" w14:paraId="3EDD9A81" w14:textId="77777777" w:rsidTr="00155070">
        <w:trPr>
          <w:trHeight w:val="288"/>
          <w:jc w:val="center"/>
        </w:trPr>
        <w:tc>
          <w:tcPr>
            <w:tcW w:w="1108" w:type="dxa"/>
            <w:noWrap/>
            <w:vAlign w:val="bottom"/>
            <w:hideMark/>
          </w:tcPr>
          <w:p w14:paraId="32BB0FD6" w14:textId="77777777" w:rsidR="002D1124" w:rsidRPr="004A1AB0" w:rsidRDefault="002D1124" w:rsidP="00155070">
            <w:pPr>
              <w:pStyle w:val="Tabletext"/>
              <w:jc w:val="center"/>
              <w:rPr>
                <w:rFonts w:cs="Times New Roman"/>
                <w:szCs w:val="20"/>
              </w:rPr>
            </w:pPr>
            <w:r w:rsidRPr="004A1AB0">
              <w:rPr>
                <w:rFonts w:ascii="Calibri" w:hAnsi="Calibri" w:cs="Calibri"/>
              </w:rPr>
              <w:t>1169.4618</w:t>
            </w:r>
          </w:p>
        </w:tc>
        <w:tc>
          <w:tcPr>
            <w:tcW w:w="1286" w:type="dxa"/>
            <w:noWrap/>
            <w:vAlign w:val="bottom"/>
            <w:hideMark/>
          </w:tcPr>
          <w:p w14:paraId="4D5B5CDC" w14:textId="77777777" w:rsidR="002D1124" w:rsidRPr="004A1AB0" w:rsidRDefault="002D1124" w:rsidP="00155070">
            <w:pPr>
              <w:pStyle w:val="Tabletext"/>
              <w:jc w:val="center"/>
              <w:rPr>
                <w:rFonts w:cs="Times New Roman"/>
                <w:szCs w:val="20"/>
              </w:rPr>
            </w:pPr>
            <w:r w:rsidRPr="004A1AB0">
              <w:rPr>
                <w:rFonts w:ascii="Calibri" w:hAnsi="Calibri" w:cs="Calibri"/>
              </w:rPr>
              <w:t>-118.2782</w:t>
            </w:r>
          </w:p>
        </w:tc>
        <w:tc>
          <w:tcPr>
            <w:tcW w:w="1108" w:type="dxa"/>
            <w:noWrap/>
            <w:vAlign w:val="bottom"/>
            <w:hideMark/>
          </w:tcPr>
          <w:p w14:paraId="45063A47" w14:textId="77777777" w:rsidR="002D1124" w:rsidRPr="004A1AB0" w:rsidRDefault="002D1124" w:rsidP="00155070">
            <w:pPr>
              <w:pStyle w:val="Tabletext"/>
              <w:jc w:val="center"/>
              <w:rPr>
                <w:rFonts w:cs="Times New Roman"/>
                <w:szCs w:val="20"/>
              </w:rPr>
            </w:pPr>
            <w:r w:rsidRPr="004A1AB0">
              <w:rPr>
                <w:rFonts w:ascii="Calibri" w:hAnsi="Calibri" w:cs="Calibri"/>
              </w:rPr>
              <w:t>1185.1965</w:t>
            </w:r>
          </w:p>
        </w:tc>
        <w:tc>
          <w:tcPr>
            <w:tcW w:w="1286" w:type="dxa"/>
            <w:noWrap/>
            <w:vAlign w:val="bottom"/>
            <w:hideMark/>
          </w:tcPr>
          <w:p w14:paraId="1AF68991" w14:textId="77777777" w:rsidR="002D1124" w:rsidRPr="004A1AB0" w:rsidRDefault="002D1124" w:rsidP="00155070">
            <w:pPr>
              <w:pStyle w:val="Tabletext"/>
              <w:jc w:val="center"/>
              <w:rPr>
                <w:rFonts w:cs="Times New Roman"/>
                <w:szCs w:val="20"/>
              </w:rPr>
            </w:pPr>
            <w:r w:rsidRPr="004A1AB0">
              <w:rPr>
                <w:rFonts w:ascii="Calibri" w:hAnsi="Calibri" w:cs="Calibri"/>
              </w:rPr>
              <w:t>-74.9191</w:t>
            </w:r>
          </w:p>
        </w:tc>
        <w:tc>
          <w:tcPr>
            <w:tcW w:w="1108" w:type="dxa"/>
            <w:noWrap/>
            <w:vAlign w:val="bottom"/>
            <w:hideMark/>
          </w:tcPr>
          <w:p w14:paraId="7F0835FF" w14:textId="77777777" w:rsidR="002D1124" w:rsidRPr="004A1AB0" w:rsidRDefault="002D1124" w:rsidP="00155070">
            <w:pPr>
              <w:pStyle w:val="Tabletext"/>
              <w:jc w:val="center"/>
              <w:rPr>
                <w:rFonts w:cs="Times New Roman"/>
                <w:szCs w:val="20"/>
              </w:rPr>
            </w:pPr>
            <w:r w:rsidRPr="004A1AB0">
              <w:rPr>
                <w:rFonts w:ascii="Calibri" w:hAnsi="Calibri" w:cs="Calibri"/>
              </w:rPr>
              <w:t>1200.9311</w:t>
            </w:r>
          </w:p>
        </w:tc>
        <w:tc>
          <w:tcPr>
            <w:tcW w:w="1286" w:type="dxa"/>
            <w:noWrap/>
            <w:vAlign w:val="bottom"/>
            <w:hideMark/>
          </w:tcPr>
          <w:p w14:paraId="790C6BEC" w14:textId="77777777" w:rsidR="002D1124" w:rsidRPr="004A1AB0" w:rsidRDefault="002D1124" w:rsidP="00155070">
            <w:pPr>
              <w:pStyle w:val="Tabletext"/>
              <w:jc w:val="center"/>
              <w:rPr>
                <w:rFonts w:cs="Times New Roman"/>
                <w:szCs w:val="20"/>
              </w:rPr>
            </w:pPr>
            <w:r w:rsidRPr="004A1AB0">
              <w:rPr>
                <w:rFonts w:ascii="Calibri" w:hAnsi="Calibri" w:cs="Calibri"/>
              </w:rPr>
              <w:t>-93.6724</w:t>
            </w:r>
          </w:p>
        </w:tc>
        <w:tc>
          <w:tcPr>
            <w:tcW w:w="1108" w:type="dxa"/>
            <w:noWrap/>
            <w:vAlign w:val="bottom"/>
            <w:hideMark/>
          </w:tcPr>
          <w:p w14:paraId="6C953956" w14:textId="77777777" w:rsidR="002D1124" w:rsidRPr="004A1AB0" w:rsidRDefault="002D1124" w:rsidP="00155070">
            <w:pPr>
              <w:pStyle w:val="Tabletext"/>
              <w:jc w:val="center"/>
              <w:rPr>
                <w:rFonts w:cs="Times New Roman"/>
                <w:szCs w:val="20"/>
              </w:rPr>
            </w:pPr>
            <w:r w:rsidRPr="004A1AB0">
              <w:rPr>
                <w:rFonts w:ascii="Calibri" w:hAnsi="Calibri" w:cs="Calibri"/>
              </w:rPr>
              <w:t>1216.6657</w:t>
            </w:r>
          </w:p>
        </w:tc>
        <w:tc>
          <w:tcPr>
            <w:tcW w:w="1286" w:type="dxa"/>
            <w:noWrap/>
            <w:vAlign w:val="bottom"/>
            <w:hideMark/>
          </w:tcPr>
          <w:p w14:paraId="33C59B25" w14:textId="77777777" w:rsidR="002D1124" w:rsidRPr="004A1AB0" w:rsidRDefault="002D1124" w:rsidP="00155070">
            <w:pPr>
              <w:pStyle w:val="Tabletext"/>
              <w:jc w:val="center"/>
              <w:rPr>
                <w:rFonts w:cs="Times New Roman"/>
                <w:szCs w:val="20"/>
              </w:rPr>
            </w:pPr>
            <w:r w:rsidRPr="004A1AB0">
              <w:rPr>
                <w:rFonts w:ascii="Calibri" w:hAnsi="Calibri" w:cs="Calibri"/>
              </w:rPr>
              <w:t>-122.6781</w:t>
            </w:r>
          </w:p>
        </w:tc>
      </w:tr>
      <w:tr w:rsidR="002D1124" w:rsidRPr="004A1AB0" w14:paraId="5127584A" w14:textId="77777777" w:rsidTr="00155070">
        <w:trPr>
          <w:trHeight w:val="288"/>
          <w:jc w:val="center"/>
        </w:trPr>
        <w:tc>
          <w:tcPr>
            <w:tcW w:w="1108" w:type="dxa"/>
            <w:noWrap/>
            <w:vAlign w:val="bottom"/>
            <w:hideMark/>
          </w:tcPr>
          <w:p w14:paraId="567D2C51" w14:textId="77777777" w:rsidR="002D1124" w:rsidRPr="004A1AB0" w:rsidRDefault="002D1124" w:rsidP="00155070">
            <w:pPr>
              <w:pStyle w:val="Tabletext"/>
              <w:jc w:val="center"/>
              <w:rPr>
                <w:rFonts w:cs="Times New Roman"/>
                <w:szCs w:val="20"/>
              </w:rPr>
            </w:pPr>
            <w:r w:rsidRPr="004A1AB0">
              <w:rPr>
                <w:rFonts w:ascii="Calibri" w:hAnsi="Calibri" w:cs="Calibri"/>
              </w:rPr>
              <w:t>1170.2111</w:t>
            </w:r>
          </w:p>
        </w:tc>
        <w:tc>
          <w:tcPr>
            <w:tcW w:w="1286" w:type="dxa"/>
            <w:noWrap/>
            <w:vAlign w:val="bottom"/>
            <w:hideMark/>
          </w:tcPr>
          <w:p w14:paraId="1B19F705" w14:textId="77777777" w:rsidR="002D1124" w:rsidRPr="004A1AB0" w:rsidRDefault="002D1124" w:rsidP="00155070">
            <w:pPr>
              <w:pStyle w:val="Tabletext"/>
              <w:jc w:val="center"/>
              <w:rPr>
                <w:rFonts w:cs="Times New Roman"/>
                <w:szCs w:val="20"/>
              </w:rPr>
            </w:pPr>
            <w:r w:rsidRPr="004A1AB0">
              <w:rPr>
                <w:rFonts w:ascii="Calibri" w:hAnsi="Calibri" w:cs="Calibri"/>
              </w:rPr>
              <w:t>-117.0851</w:t>
            </w:r>
          </w:p>
        </w:tc>
        <w:tc>
          <w:tcPr>
            <w:tcW w:w="1108" w:type="dxa"/>
            <w:noWrap/>
            <w:vAlign w:val="bottom"/>
            <w:hideMark/>
          </w:tcPr>
          <w:p w14:paraId="4E263B41" w14:textId="77777777" w:rsidR="002D1124" w:rsidRPr="004A1AB0" w:rsidRDefault="002D1124" w:rsidP="00155070">
            <w:pPr>
              <w:pStyle w:val="Tabletext"/>
              <w:jc w:val="center"/>
              <w:rPr>
                <w:rFonts w:cs="Times New Roman"/>
                <w:szCs w:val="20"/>
              </w:rPr>
            </w:pPr>
            <w:r w:rsidRPr="004A1AB0">
              <w:rPr>
                <w:rFonts w:ascii="Calibri" w:hAnsi="Calibri" w:cs="Calibri"/>
              </w:rPr>
              <w:t>1185.9457</w:t>
            </w:r>
          </w:p>
        </w:tc>
        <w:tc>
          <w:tcPr>
            <w:tcW w:w="1286" w:type="dxa"/>
            <w:noWrap/>
            <w:vAlign w:val="bottom"/>
            <w:hideMark/>
          </w:tcPr>
          <w:p w14:paraId="2BBC0E8C" w14:textId="77777777" w:rsidR="002D1124" w:rsidRPr="004A1AB0" w:rsidRDefault="002D1124" w:rsidP="00155070">
            <w:pPr>
              <w:pStyle w:val="Tabletext"/>
              <w:jc w:val="center"/>
              <w:rPr>
                <w:rFonts w:cs="Times New Roman"/>
                <w:szCs w:val="20"/>
              </w:rPr>
            </w:pPr>
            <w:r w:rsidRPr="004A1AB0">
              <w:rPr>
                <w:rFonts w:ascii="Calibri" w:hAnsi="Calibri" w:cs="Calibri"/>
              </w:rPr>
              <w:t>-73.2745</w:t>
            </w:r>
          </w:p>
        </w:tc>
        <w:tc>
          <w:tcPr>
            <w:tcW w:w="1108" w:type="dxa"/>
            <w:noWrap/>
            <w:vAlign w:val="bottom"/>
            <w:hideMark/>
          </w:tcPr>
          <w:p w14:paraId="6886D3D8" w14:textId="77777777" w:rsidR="002D1124" w:rsidRPr="004A1AB0" w:rsidRDefault="002D1124" w:rsidP="00155070">
            <w:pPr>
              <w:pStyle w:val="Tabletext"/>
              <w:jc w:val="center"/>
              <w:rPr>
                <w:rFonts w:cs="Times New Roman"/>
                <w:szCs w:val="20"/>
              </w:rPr>
            </w:pPr>
            <w:r w:rsidRPr="004A1AB0">
              <w:rPr>
                <w:rFonts w:ascii="Calibri" w:hAnsi="Calibri" w:cs="Calibri"/>
              </w:rPr>
              <w:t>1201.6803</w:t>
            </w:r>
          </w:p>
        </w:tc>
        <w:tc>
          <w:tcPr>
            <w:tcW w:w="1286" w:type="dxa"/>
            <w:noWrap/>
            <w:vAlign w:val="bottom"/>
            <w:hideMark/>
          </w:tcPr>
          <w:p w14:paraId="1779EE25" w14:textId="77777777" w:rsidR="002D1124" w:rsidRPr="004A1AB0" w:rsidRDefault="002D1124" w:rsidP="00155070">
            <w:pPr>
              <w:pStyle w:val="Tabletext"/>
              <w:jc w:val="center"/>
              <w:rPr>
                <w:rFonts w:cs="Times New Roman"/>
                <w:szCs w:val="20"/>
              </w:rPr>
            </w:pPr>
            <w:r w:rsidRPr="004A1AB0">
              <w:rPr>
                <w:rFonts w:ascii="Calibri" w:hAnsi="Calibri" w:cs="Calibri"/>
              </w:rPr>
              <w:t>-97.0262</w:t>
            </w:r>
          </w:p>
        </w:tc>
        <w:tc>
          <w:tcPr>
            <w:tcW w:w="1108" w:type="dxa"/>
            <w:noWrap/>
            <w:vAlign w:val="bottom"/>
            <w:hideMark/>
          </w:tcPr>
          <w:p w14:paraId="3BB1D1C4" w14:textId="77777777" w:rsidR="002D1124" w:rsidRPr="004A1AB0" w:rsidRDefault="002D1124" w:rsidP="00155070">
            <w:pPr>
              <w:pStyle w:val="Tabletext"/>
              <w:jc w:val="center"/>
              <w:rPr>
                <w:rFonts w:cs="Times New Roman"/>
                <w:szCs w:val="20"/>
              </w:rPr>
            </w:pPr>
            <w:r w:rsidRPr="004A1AB0">
              <w:rPr>
                <w:rFonts w:ascii="Calibri" w:hAnsi="Calibri" w:cs="Calibri"/>
              </w:rPr>
              <w:t>1217.4150</w:t>
            </w:r>
          </w:p>
        </w:tc>
        <w:tc>
          <w:tcPr>
            <w:tcW w:w="1286" w:type="dxa"/>
            <w:noWrap/>
            <w:vAlign w:val="bottom"/>
            <w:hideMark/>
          </w:tcPr>
          <w:p w14:paraId="2FC91B41" w14:textId="77777777" w:rsidR="002D1124" w:rsidRPr="004A1AB0" w:rsidRDefault="002D1124" w:rsidP="00155070">
            <w:pPr>
              <w:pStyle w:val="Tabletext"/>
              <w:jc w:val="center"/>
              <w:rPr>
                <w:rFonts w:cs="Times New Roman"/>
                <w:szCs w:val="20"/>
              </w:rPr>
            </w:pPr>
            <w:r w:rsidRPr="004A1AB0">
              <w:rPr>
                <w:rFonts w:ascii="Calibri" w:hAnsi="Calibri" w:cs="Calibri"/>
              </w:rPr>
              <w:t>-122.2916</w:t>
            </w:r>
          </w:p>
        </w:tc>
      </w:tr>
      <w:tr w:rsidR="002D1124" w:rsidRPr="004A1AB0" w14:paraId="144C8860" w14:textId="77777777" w:rsidTr="00155070">
        <w:trPr>
          <w:trHeight w:val="288"/>
          <w:jc w:val="center"/>
        </w:trPr>
        <w:tc>
          <w:tcPr>
            <w:tcW w:w="1108" w:type="dxa"/>
            <w:noWrap/>
            <w:vAlign w:val="bottom"/>
            <w:hideMark/>
          </w:tcPr>
          <w:p w14:paraId="6D72FA41" w14:textId="77777777" w:rsidR="002D1124" w:rsidRPr="004A1AB0" w:rsidRDefault="002D1124" w:rsidP="00155070">
            <w:pPr>
              <w:pStyle w:val="Tabletext"/>
              <w:jc w:val="center"/>
              <w:rPr>
                <w:rFonts w:cs="Times New Roman"/>
                <w:szCs w:val="20"/>
              </w:rPr>
            </w:pPr>
            <w:r w:rsidRPr="004A1AB0">
              <w:rPr>
                <w:rFonts w:ascii="Calibri" w:hAnsi="Calibri" w:cs="Calibri"/>
              </w:rPr>
              <w:t>1170.9604</w:t>
            </w:r>
          </w:p>
        </w:tc>
        <w:tc>
          <w:tcPr>
            <w:tcW w:w="1286" w:type="dxa"/>
            <w:noWrap/>
            <w:vAlign w:val="bottom"/>
            <w:hideMark/>
          </w:tcPr>
          <w:p w14:paraId="6EF7749D" w14:textId="77777777" w:rsidR="002D1124" w:rsidRPr="004A1AB0" w:rsidRDefault="002D1124" w:rsidP="00155070">
            <w:pPr>
              <w:pStyle w:val="Tabletext"/>
              <w:jc w:val="center"/>
              <w:rPr>
                <w:rFonts w:cs="Times New Roman"/>
                <w:szCs w:val="20"/>
              </w:rPr>
            </w:pPr>
            <w:r w:rsidRPr="004A1AB0">
              <w:rPr>
                <w:rFonts w:ascii="Calibri" w:hAnsi="Calibri" w:cs="Calibri"/>
              </w:rPr>
              <w:t>-115.6100</w:t>
            </w:r>
          </w:p>
        </w:tc>
        <w:tc>
          <w:tcPr>
            <w:tcW w:w="1108" w:type="dxa"/>
            <w:noWrap/>
            <w:vAlign w:val="bottom"/>
            <w:hideMark/>
          </w:tcPr>
          <w:p w14:paraId="2641A58B" w14:textId="77777777" w:rsidR="002D1124" w:rsidRPr="004A1AB0" w:rsidRDefault="002D1124" w:rsidP="00155070">
            <w:pPr>
              <w:pStyle w:val="Tabletext"/>
              <w:jc w:val="center"/>
              <w:rPr>
                <w:rFonts w:cs="Times New Roman"/>
                <w:szCs w:val="20"/>
              </w:rPr>
            </w:pPr>
            <w:r w:rsidRPr="004A1AB0">
              <w:rPr>
                <w:rFonts w:ascii="Calibri" w:hAnsi="Calibri" w:cs="Calibri"/>
              </w:rPr>
              <w:t>1186.6950</w:t>
            </w:r>
          </w:p>
        </w:tc>
        <w:tc>
          <w:tcPr>
            <w:tcW w:w="1286" w:type="dxa"/>
            <w:noWrap/>
            <w:vAlign w:val="bottom"/>
            <w:hideMark/>
          </w:tcPr>
          <w:p w14:paraId="3F789EBC" w14:textId="77777777" w:rsidR="002D1124" w:rsidRPr="004A1AB0" w:rsidRDefault="002D1124" w:rsidP="00155070">
            <w:pPr>
              <w:pStyle w:val="Tabletext"/>
              <w:jc w:val="center"/>
              <w:rPr>
                <w:rFonts w:cs="Times New Roman"/>
                <w:szCs w:val="20"/>
              </w:rPr>
            </w:pPr>
            <w:r w:rsidRPr="004A1AB0">
              <w:rPr>
                <w:rFonts w:ascii="Calibri" w:hAnsi="Calibri" w:cs="Calibri"/>
              </w:rPr>
              <w:t>-71.9209</w:t>
            </w:r>
          </w:p>
        </w:tc>
        <w:tc>
          <w:tcPr>
            <w:tcW w:w="1108" w:type="dxa"/>
            <w:noWrap/>
            <w:vAlign w:val="bottom"/>
            <w:hideMark/>
          </w:tcPr>
          <w:p w14:paraId="116E78F4" w14:textId="77777777" w:rsidR="002D1124" w:rsidRPr="004A1AB0" w:rsidRDefault="002D1124" w:rsidP="00155070">
            <w:pPr>
              <w:pStyle w:val="Tabletext"/>
              <w:jc w:val="center"/>
              <w:rPr>
                <w:rFonts w:cs="Times New Roman"/>
                <w:szCs w:val="20"/>
              </w:rPr>
            </w:pPr>
            <w:r w:rsidRPr="004A1AB0">
              <w:rPr>
                <w:rFonts w:ascii="Calibri" w:hAnsi="Calibri" w:cs="Calibri"/>
              </w:rPr>
              <w:t>1202.4296</w:t>
            </w:r>
          </w:p>
        </w:tc>
        <w:tc>
          <w:tcPr>
            <w:tcW w:w="1286" w:type="dxa"/>
            <w:noWrap/>
            <w:vAlign w:val="bottom"/>
            <w:hideMark/>
          </w:tcPr>
          <w:p w14:paraId="5622D645" w14:textId="77777777" w:rsidR="002D1124" w:rsidRPr="004A1AB0" w:rsidRDefault="002D1124" w:rsidP="00155070">
            <w:pPr>
              <w:pStyle w:val="Tabletext"/>
              <w:jc w:val="center"/>
              <w:rPr>
                <w:rFonts w:cs="Times New Roman"/>
                <w:szCs w:val="20"/>
              </w:rPr>
            </w:pPr>
            <w:r w:rsidRPr="004A1AB0">
              <w:rPr>
                <w:rFonts w:ascii="Calibri" w:hAnsi="Calibri" w:cs="Calibri"/>
              </w:rPr>
              <w:t>-99.2015</w:t>
            </w:r>
          </w:p>
        </w:tc>
        <w:tc>
          <w:tcPr>
            <w:tcW w:w="1108" w:type="dxa"/>
            <w:noWrap/>
            <w:vAlign w:val="bottom"/>
            <w:hideMark/>
          </w:tcPr>
          <w:p w14:paraId="118306A9" w14:textId="77777777" w:rsidR="002D1124" w:rsidRPr="004A1AB0" w:rsidRDefault="002D1124" w:rsidP="00155070">
            <w:pPr>
              <w:pStyle w:val="Tabletext"/>
              <w:jc w:val="center"/>
              <w:rPr>
                <w:rFonts w:cs="Times New Roman"/>
                <w:szCs w:val="20"/>
              </w:rPr>
            </w:pPr>
            <w:r w:rsidRPr="004A1AB0">
              <w:rPr>
                <w:rFonts w:ascii="Calibri" w:hAnsi="Calibri" w:cs="Calibri"/>
              </w:rPr>
              <w:t>1218.1642</w:t>
            </w:r>
          </w:p>
        </w:tc>
        <w:tc>
          <w:tcPr>
            <w:tcW w:w="1286" w:type="dxa"/>
            <w:noWrap/>
            <w:vAlign w:val="bottom"/>
            <w:hideMark/>
          </w:tcPr>
          <w:p w14:paraId="6AA342F4" w14:textId="77777777" w:rsidR="002D1124" w:rsidRPr="004A1AB0" w:rsidRDefault="002D1124" w:rsidP="00155070">
            <w:pPr>
              <w:pStyle w:val="Tabletext"/>
              <w:jc w:val="center"/>
              <w:rPr>
                <w:rFonts w:cs="Times New Roman"/>
                <w:szCs w:val="20"/>
              </w:rPr>
            </w:pPr>
            <w:r w:rsidRPr="004A1AB0">
              <w:rPr>
                <w:rFonts w:ascii="Calibri" w:hAnsi="Calibri" w:cs="Calibri"/>
              </w:rPr>
              <w:t>-122.9467</w:t>
            </w:r>
          </w:p>
        </w:tc>
      </w:tr>
      <w:tr w:rsidR="002D1124" w:rsidRPr="004A1AB0" w14:paraId="1BE1049C" w14:textId="77777777" w:rsidTr="00155070">
        <w:trPr>
          <w:trHeight w:val="288"/>
          <w:jc w:val="center"/>
        </w:trPr>
        <w:tc>
          <w:tcPr>
            <w:tcW w:w="1108" w:type="dxa"/>
            <w:noWrap/>
            <w:vAlign w:val="bottom"/>
            <w:hideMark/>
          </w:tcPr>
          <w:p w14:paraId="57187668" w14:textId="77777777" w:rsidR="002D1124" w:rsidRPr="004A1AB0" w:rsidRDefault="002D1124" w:rsidP="00155070">
            <w:pPr>
              <w:pStyle w:val="Tabletext"/>
              <w:jc w:val="center"/>
              <w:rPr>
                <w:rFonts w:cs="Times New Roman"/>
                <w:szCs w:val="20"/>
              </w:rPr>
            </w:pPr>
            <w:r w:rsidRPr="004A1AB0">
              <w:rPr>
                <w:rFonts w:ascii="Calibri" w:hAnsi="Calibri" w:cs="Calibri"/>
              </w:rPr>
              <w:t>1171.7096</w:t>
            </w:r>
          </w:p>
        </w:tc>
        <w:tc>
          <w:tcPr>
            <w:tcW w:w="1286" w:type="dxa"/>
            <w:noWrap/>
            <w:vAlign w:val="bottom"/>
            <w:hideMark/>
          </w:tcPr>
          <w:p w14:paraId="60836213" w14:textId="77777777" w:rsidR="002D1124" w:rsidRPr="004A1AB0" w:rsidRDefault="002D1124" w:rsidP="00155070">
            <w:pPr>
              <w:pStyle w:val="Tabletext"/>
              <w:jc w:val="center"/>
              <w:rPr>
                <w:rFonts w:cs="Times New Roman"/>
                <w:szCs w:val="20"/>
              </w:rPr>
            </w:pPr>
            <w:r w:rsidRPr="004A1AB0">
              <w:rPr>
                <w:rFonts w:ascii="Calibri" w:hAnsi="Calibri" w:cs="Calibri"/>
              </w:rPr>
              <w:t>-114.4658</w:t>
            </w:r>
          </w:p>
        </w:tc>
        <w:tc>
          <w:tcPr>
            <w:tcW w:w="1108" w:type="dxa"/>
            <w:noWrap/>
            <w:vAlign w:val="bottom"/>
            <w:hideMark/>
          </w:tcPr>
          <w:p w14:paraId="2B565B21" w14:textId="77777777" w:rsidR="002D1124" w:rsidRPr="004A1AB0" w:rsidRDefault="002D1124" w:rsidP="00155070">
            <w:pPr>
              <w:pStyle w:val="Tabletext"/>
              <w:jc w:val="center"/>
              <w:rPr>
                <w:rFonts w:cs="Times New Roman"/>
                <w:szCs w:val="20"/>
              </w:rPr>
            </w:pPr>
            <w:r w:rsidRPr="004A1AB0">
              <w:rPr>
                <w:rFonts w:ascii="Calibri" w:hAnsi="Calibri" w:cs="Calibri"/>
              </w:rPr>
              <w:t>1187.4443</w:t>
            </w:r>
          </w:p>
        </w:tc>
        <w:tc>
          <w:tcPr>
            <w:tcW w:w="1286" w:type="dxa"/>
            <w:noWrap/>
            <w:vAlign w:val="bottom"/>
            <w:hideMark/>
          </w:tcPr>
          <w:p w14:paraId="2AF2CDDE" w14:textId="77777777" w:rsidR="002D1124" w:rsidRPr="004A1AB0" w:rsidRDefault="002D1124" w:rsidP="00155070">
            <w:pPr>
              <w:pStyle w:val="Tabletext"/>
              <w:jc w:val="center"/>
              <w:rPr>
                <w:rFonts w:cs="Times New Roman"/>
                <w:szCs w:val="20"/>
              </w:rPr>
            </w:pPr>
            <w:r w:rsidRPr="004A1AB0">
              <w:rPr>
                <w:rFonts w:ascii="Calibri" w:hAnsi="Calibri" w:cs="Calibri"/>
              </w:rPr>
              <w:t>-70.8908</w:t>
            </w:r>
          </w:p>
        </w:tc>
        <w:tc>
          <w:tcPr>
            <w:tcW w:w="1108" w:type="dxa"/>
            <w:noWrap/>
            <w:vAlign w:val="bottom"/>
            <w:hideMark/>
          </w:tcPr>
          <w:p w14:paraId="3FD07F10" w14:textId="77777777" w:rsidR="002D1124" w:rsidRPr="004A1AB0" w:rsidRDefault="002D1124" w:rsidP="00155070">
            <w:pPr>
              <w:pStyle w:val="Tabletext"/>
              <w:jc w:val="center"/>
              <w:rPr>
                <w:rFonts w:cs="Times New Roman"/>
                <w:szCs w:val="20"/>
              </w:rPr>
            </w:pPr>
            <w:r w:rsidRPr="004A1AB0">
              <w:rPr>
                <w:rFonts w:ascii="Calibri" w:hAnsi="Calibri" w:cs="Calibri"/>
              </w:rPr>
              <w:t>1203.1789</w:t>
            </w:r>
          </w:p>
        </w:tc>
        <w:tc>
          <w:tcPr>
            <w:tcW w:w="1286" w:type="dxa"/>
            <w:noWrap/>
            <w:vAlign w:val="bottom"/>
            <w:hideMark/>
          </w:tcPr>
          <w:p w14:paraId="3CA7523E" w14:textId="77777777" w:rsidR="002D1124" w:rsidRPr="004A1AB0" w:rsidRDefault="002D1124" w:rsidP="00155070">
            <w:pPr>
              <w:pStyle w:val="Tabletext"/>
              <w:jc w:val="center"/>
              <w:rPr>
                <w:rFonts w:cs="Times New Roman"/>
                <w:szCs w:val="20"/>
              </w:rPr>
            </w:pPr>
            <w:r w:rsidRPr="004A1AB0">
              <w:rPr>
                <w:rFonts w:ascii="Calibri" w:hAnsi="Calibri" w:cs="Calibri"/>
              </w:rPr>
              <w:t>-100.2977</w:t>
            </w:r>
          </w:p>
        </w:tc>
        <w:tc>
          <w:tcPr>
            <w:tcW w:w="1108" w:type="dxa"/>
            <w:noWrap/>
            <w:vAlign w:val="bottom"/>
            <w:hideMark/>
          </w:tcPr>
          <w:p w14:paraId="7A0AEEA9" w14:textId="77777777" w:rsidR="002D1124" w:rsidRPr="004A1AB0" w:rsidRDefault="002D1124" w:rsidP="00155070">
            <w:pPr>
              <w:pStyle w:val="Tabletext"/>
              <w:jc w:val="center"/>
              <w:rPr>
                <w:rFonts w:cs="Times New Roman"/>
                <w:szCs w:val="20"/>
              </w:rPr>
            </w:pPr>
            <w:r w:rsidRPr="004A1AB0">
              <w:rPr>
                <w:rFonts w:ascii="Calibri" w:hAnsi="Calibri" w:cs="Calibri"/>
              </w:rPr>
              <w:t>1218.9135</w:t>
            </w:r>
          </w:p>
        </w:tc>
        <w:tc>
          <w:tcPr>
            <w:tcW w:w="1286" w:type="dxa"/>
            <w:noWrap/>
            <w:vAlign w:val="bottom"/>
            <w:hideMark/>
          </w:tcPr>
          <w:p w14:paraId="1072B6F1" w14:textId="77777777" w:rsidR="002D1124" w:rsidRPr="004A1AB0" w:rsidRDefault="002D1124" w:rsidP="00155070">
            <w:pPr>
              <w:pStyle w:val="Tabletext"/>
              <w:jc w:val="center"/>
              <w:rPr>
                <w:rFonts w:cs="Times New Roman"/>
                <w:szCs w:val="20"/>
              </w:rPr>
            </w:pPr>
            <w:r w:rsidRPr="004A1AB0">
              <w:rPr>
                <w:rFonts w:ascii="Calibri" w:hAnsi="Calibri" w:cs="Calibri"/>
              </w:rPr>
              <w:t>-124.0134</w:t>
            </w:r>
          </w:p>
        </w:tc>
      </w:tr>
      <w:tr w:rsidR="002D1124" w:rsidRPr="004A1AB0" w14:paraId="49B23C03" w14:textId="77777777" w:rsidTr="00155070">
        <w:trPr>
          <w:trHeight w:val="288"/>
          <w:jc w:val="center"/>
        </w:trPr>
        <w:tc>
          <w:tcPr>
            <w:tcW w:w="1108" w:type="dxa"/>
            <w:noWrap/>
            <w:vAlign w:val="bottom"/>
            <w:hideMark/>
          </w:tcPr>
          <w:p w14:paraId="227A8BF9" w14:textId="77777777" w:rsidR="002D1124" w:rsidRPr="004A1AB0" w:rsidRDefault="002D1124" w:rsidP="00155070">
            <w:pPr>
              <w:pStyle w:val="Tabletext"/>
              <w:jc w:val="center"/>
              <w:rPr>
                <w:rFonts w:cs="Times New Roman"/>
                <w:szCs w:val="20"/>
              </w:rPr>
            </w:pPr>
            <w:r w:rsidRPr="004A1AB0">
              <w:rPr>
                <w:rFonts w:ascii="Calibri" w:hAnsi="Calibri" w:cs="Calibri"/>
              </w:rPr>
              <w:t>1172.4589</w:t>
            </w:r>
          </w:p>
        </w:tc>
        <w:tc>
          <w:tcPr>
            <w:tcW w:w="1286" w:type="dxa"/>
            <w:noWrap/>
            <w:vAlign w:val="bottom"/>
            <w:hideMark/>
          </w:tcPr>
          <w:p w14:paraId="525884E1" w14:textId="77777777" w:rsidR="002D1124" w:rsidRPr="004A1AB0" w:rsidRDefault="002D1124" w:rsidP="00155070">
            <w:pPr>
              <w:pStyle w:val="Tabletext"/>
              <w:jc w:val="center"/>
              <w:rPr>
                <w:rFonts w:cs="Times New Roman"/>
                <w:szCs w:val="20"/>
              </w:rPr>
            </w:pPr>
            <w:r w:rsidRPr="004A1AB0">
              <w:rPr>
                <w:rFonts w:ascii="Calibri" w:hAnsi="Calibri" w:cs="Calibri"/>
              </w:rPr>
              <w:t>-113.4315</w:t>
            </w:r>
          </w:p>
        </w:tc>
        <w:tc>
          <w:tcPr>
            <w:tcW w:w="1108" w:type="dxa"/>
            <w:noWrap/>
            <w:vAlign w:val="bottom"/>
            <w:hideMark/>
          </w:tcPr>
          <w:p w14:paraId="28EE9923" w14:textId="77777777" w:rsidR="002D1124" w:rsidRPr="004A1AB0" w:rsidRDefault="002D1124" w:rsidP="00155070">
            <w:pPr>
              <w:pStyle w:val="Tabletext"/>
              <w:jc w:val="center"/>
              <w:rPr>
                <w:rFonts w:cs="Times New Roman"/>
                <w:szCs w:val="20"/>
              </w:rPr>
            </w:pPr>
            <w:r w:rsidRPr="004A1AB0">
              <w:rPr>
                <w:rFonts w:ascii="Calibri" w:hAnsi="Calibri" w:cs="Calibri"/>
              </w:rPr>
              <w:t>1188.1935</w:t>
            </w:r>
          </w:p>
        </w:tc>
        <w:tc>
          <w:tcPr>
            <w:tcW w:w="1286" w:type="dxa"/>
            <w:noWrap/>
            <w:vAlign w:val="bottom"/>
            <w:hideMark/>
          </w:tcPr>
          <w:p w14:paraId="64758EAE" w14:textId="77777777" w:rsidR="002D1124" w:rsidRPr="004A1AB0" w:rsidRDefault="002D1124" w:rsidP="00155070">
            <w:pPr>
              <w:pStyle w:val="Tabletext"/>
              <w:jc w:val="center"/>
              <w:rPr>
                <w:rFonts w:cs="Times New Roman"/>
                <w:szCs w:val="20"/>
              </w:rPr>
            </w:pPr>
            <w:r w:rsidRPr="004A1AB0">
              <w:rPr>
                <w:rFonts w:ascii="Calibri" w:hAnsi="Calibri" w:cs="Calibri"/>
              </w:rPr>
              <w:t>-70.4295</w:t>
            </w:r>
          </w:p>
        </w:tc>
        <w:tc>
          <w:tcPr>
            <w:tcW w:w="1108" w:type="dxa"/>
            <w:noWrap/>
            <w:vAlign w:val="bottom"/>
            <w:hideMark/>
          </w:tcPr>
          <w:p w14:paraId="0CEFA78B" w14:textId="77777777" w:rsidR="002D1124" w:rsidRPr="004A1AB0" w:rsidRDefault="002D1124" w:rsidP="00155070">
            <w:pPr>
              <w:pStyle w:val="Tabletext"/>
              <w:jc w:val="center"/>
              <w:rPr>
                <w:rFonts w:cs="Times New Roman"/>
                <w:szCs w:val="20"/>
              </w:rPr>
            </w:pPr>
            <w:r w:rsidRPr="004A1AB0">
              <w:rPr>
                <w:rFonts w:ascii="Calibri" w:hAnsi="Calibri" w:cs="Calibri"/>
              </w:rPr>
              <w:t>1203.9281</w:t>
            </w:r>
          </w:p>
        </w:tc>
        <w:tc>
          <w:tcPr>
            <w:tcW w:w="1286" w:type="dxa"/>
            <w:noWrap/>
            <w:vAlign w:val="bottom"/>
            <w:hideMark/>
          </w:tcPr>
          <w:p w14:paraId="60FB3C69" w14:textId="77777777" w:rsidR="002D1124" w:rsidRPr="004A1AB0" w:rsidRDefault="002D1124" w:rsidP="00155070">
            <w:pPr>
              <w:pStyle w:val="Tabletext"/>
              <w:jc w:val="center"/>
              <w:rPr>
                <w:rFonts w:cs="Times New Roman"/>
                <w:szCs w:val="20"/>
              </w:rPr>
            </w:pPr>
            <w:r w:rsidRPr="004A1AB0">
              <w:rPr>
                <w:rFonts w:ascii="Calibri" w:hAnsi="Calibri" w:cs="Calibri"/>
              </w:rPr>
              <w:t>-101.2073</w:t>
            </w:r>
          </w:p>
        </w:tc>
        <w:tc>
          <w:tcPr>
            <w:tcW w:w="1108" w:type="dxa"/>
            <w:noWrap/>
            <w:vAlign w:val="bottom"/>
            <w:hideMark/>
          </w:tcPr>
          <w:p w14:paraId="21497BD6" w14:textId="77777777" w:rsidR="002D1124" w:rsidRPr="004A1AB0" w:rsidRDefault="002D1124" w:rsidP="00155070">
            <w:pPr>
              <w:pStyle w:val="Tabletext"/>
              <w:jc w:val="center"/>
              <w:rPr>
                <w:rFonts w:cs="Times New Roman"/>
                <w:szCs w:val="20"/>
              </w:rPr>
            </w:pPr>
            <w:r w:rsidRPr="004A1AB0">
              <w:rPr>
                <w:rFonts w:ascii="Calibri" w:hAnsi="Calibri" w:cs="Calibri"/>
              </w:rPr>
              <w:t>1219.6628</w:t>
            </w:r>
          </w:p>
        </w:tc>
        <w:tc>
          <w:tcPr>
            <w:tcW w:w="1286" w:type="dxa"/>
            <w:noWrap/>
            <w:vAlign w:val="bottom"/>
            <w:hideMark/>
          </w:tcPr>
          <w:p w14:paraId="1B20859B" w14:textId="77777777" w:rsidR="002D1124" w:rsidRPr="004A1AB0" w:rsidRDefault="002D1124" w:rsidP="00155070">
            <w:pPr>
              <w:pStyle w:val="Tabletext"/>
              <w:jc w:val="center"/>
              <w:rPr>
                <w:rFonts w:cs="Times New Roman"/>
                <w:szCs w:val="20"/>
              </w:rPr>
            </w:pPr>
            <w:r w:rsidRPr="004A1AB0">
              <w:rPr>
                <w:rFonts w:ascii="Calibri" w:hAnsi="Calibri" w:cs="Calibri"/>
              </w:rPr>
              <w:t>-126.9285</w:t>
            </w:r>
          </w:p>
        </w:tc>
      </w:tr>
      <w:tr w:rsidR="002D1124" w:rsidRPr="004A1AB0" w14:paraId="5B0CC73B" w14:textId="77777777" w:rsidTr="00155070">
        <w:trPr>
          <w:trHeight w:val="288"/>
          <w:jc w:val="center"/>
        </w:trPr>
        <w:tc>
          <w:tcPr>
            <w:tcW w:w="1108" w:type="dxa"/>
            <w:noWrap/>
            <w:vAlign w:val="bottom"/>
            <w:hideMark/>
          </w:tcPr>
          <w:p w14:paraId="55B51B7A" w14:textId="77777777" w:rsidR="002D1124" w:rsidRPr="004A1AB0" w:rsidRDefault="002D1124" w:rsidP="00155070">
            <w:pPr>
              <w:pStyle w:val="Tabletext"/>
              <w:jc w:val="center"/>
              <w:rPr>
                <w:rFonts w:cs="Times New Roman"/>
                <w:szCs w:val="20"/>
              </w:rPr>
            </w:pPr>
            <w:r w:rsidRPr="004A1AB0">
              <w:rPr>
                <w:rFonts w:ascii="Calibri" w:hAnsi="Calibri" w:cs="Calibri"/>
              </w:rPr>
              <w:t>1173.2082</w:t>
            </w:r>
          </w:p>
        </w:tc>
        <w:tc>
          <w:tcPr>
            <w:tcW w:w="1286" w:type="dxa"/>
            <w:noWrap/>
            <w:vAlign w:val="bottom"/>
            <w:hideMark/>
          </w:tcPr>
          <w:p w14:paraId="1FEBEFBD" w14:textId="77777777" w:rsidR="002D1124" w:rsidRPr="004A1AB0" w:rsidRDefault="002D1124" w:rsidP="00155070">
            <w:pPr>
              <w:pStyle w:val="Tabletext"/>
              <w:jc w:val="center"/>
              <w:rPr>
                <w:rFonts w:cs="Times New Roman"/>
                <w:szCs w:val="20"/>
              </w:rPr>
            </w:pPr>
            <w:r w:rsidRPr="004A1AB0">
              <w:rPr>
                <w:rFonts w:ascii="Calibri" w:hAnsi="Calibri" w:cs="Calibri"/>
              </w:rPr>
              <w:t>-112.2807</w:t>
            </w:r>
          </w:p>
        </w:tc>
        <w:tc>
          <w:tcPr>
            <w:tcW w:w="1108" w:type="dxa"/>
            <w:noWrap/>
            <w:vAlign w:val="bottom"/>
            <w:hideMark/>
          </w:tcPr>
          <w:p w14:paraId="3958E606" w14:textId="77777777" w:rsidR="002D1124" w:rsidRPr="004A1AB0" w:rsidRDefault="002D1124" w:rsidP="00155070">
            <w:pPr>
              <w:pStyle w:val="Tabletext"/>
              <w:jc w:val="center"/>
              <w:rPr>
                <w:rFonts w:cs="Times New Roman"/>
                <w:szCs w:val="20"/>
              </w:rPr>
            </w:pPr>
            <w:r w:rsidRPr="004A1AB0">
              <w:rPr>
                <w:rFonts w:ascii="Calibri" w:hAnsi="Calibri" w:cs="Calibri"/>
              </w:rPr>
              <w:t>1188.9428</w:t>
            </w:r>
          </w:p>
        </w:tc>
        <w:tc>
          <w:tcPr>
            <w:tcW w:w="1286" w:type="dxa"/>
            <w:noWrap/>
            <w:vAlign w:val="bottom"/>
            <w:hideMark/>
          </w:tcPr>
          <w:p w14:paraId="227D4F25" w14:textId="77777777" w:rsidR="002D1124" w:rsidRPr="004A1AB0" w:rsidRDefault="002D1124" w:rsidP="00155070">
            <w:pPr>
              <w:pStyle w:val="Tabletext"/>
              <w:jc w:val="center"/>
              <w:rPr>
                <w:rFonts w:cs="Times New Roman"/>
                <w:szCs w:val="20"/>
              </w:rPr>
            </w:pPr>
            <w:r w:rsidRPr="004A1AB0">
              <w:rPr>
                <w:rFonts w:ascii="Calibri" w:hAnsi="Calibri" w:cs="Calibri"/>
              </w:rPr>
              <w:t>-69.6655</w:t>
            </w:r>
          </w:p>
        </w:tc>
        <w:tc>
          <w:tcPr>
            <w:tcW w:w="1108" w:type="dxa"/>
            <w:noWrap/>
            <w:vAlign w:val="bottom"/>
            <w:hideMark/>
          </w:tcPr>
          <w:p w14:paraId="3C52058D" w14:textId="77777777" w:rsidR="002D1124" w:rsidRPr="004A1AB0" w:rsidRDefault="002D1124" w:rsidP="00155070">
            <w:pPr>
              <w:pStyle w:val="Tabletext"/>
              <w:jc w:val="center"/>
              <w:rPr>
                <w:rFonts w:cs="Times New Roman"/>
                <w:szCs w:val="20"/>
              </w:rPr>
            </w:pPr>
            <w:r w:rsidRPr="004A1AB0">
              <w:rPr>
                <w:rFonts w:ascii="Calibri" w:hAnsi="Calibri" w:cs="Calibri"/>
              </w:rPr>
              <w:t>1204.6774</w:t>
            </w:r>
          </w:p>
        </w:tc>
        <w:tc>
          <w:tcPr>
            <w:tcW w:w="1286" w:type="dxa"/>
            <w:noWrap/>
            <w:vAlign w:val="bottom"/>
            <w:hideMark/>
          </w:tcPr>
          <w:p w14:paraId="31ABB429" w14:textId="77777777" w:rsidR="002D1124" w:rsidRPr="004A1AB0" w:rsidRDefault="002D1124" w:rsidP="00155070">
            <w:pPr>
              <w:pStyle w:val="Tabletext"/>
              <w:jc w:val="center"/>
              <w:rPr>
                <w:rFonts w:cs="Times New Roman"/>
                <w:szCs w:val="20"/>
              </w:rPr>
            </w:pPr>
            <w:r w:rsidRPr="004A1AB0">
              <w:rPr>
                <w:rFonts w:ascii="Calibri" w:hAnsi="Calibri" w:cs="Calibri"/>
              </w:rPr>
              <w:t>-102.8607</w:t>
            </w:r>
          </w:p>
        </w:tc>
        <w:tc>
          <w:tcPr>
            <w:tcW w:w="1108" w:type="dxa"/>
            <w:noWrap/>
            <w:vAlign w:val="bottom"/>
            <w:hideMark/>
          </w:tcPr>
          <w:p w14:paraId="232B5CBE" w14:textId="77777777" w:rsidR="002D1124" w:rsidRPr="004A1AB0" w:rsidRDefault="002D1124" w:rsidP="00155070">
            <w:pPr>
              <w:pStyle w:val="Tabletext"/>
              <w:jc w:val="center"/>
              <w:rPr>
                <w:rFonts w:cs="Times New Roman"/>
                <w:szCs w:val="20"/>
              </w:rPr>
            </w:pPr>
            <w:r w:rsidRPr="004A1AB0">
              <w:rPr>
                <w:rFonts w:ascii="Calibri" w:hAnsi="Calibri" w:cs="Calibri"/>
              </w:rPr>
              <w:t>1220.4120</w:t>
            </w:r>
          </w:p>
        </w:tc>
        <w:tc>
          <w:tcPr>
            <w:tcW w:w="1286" w:type="dxa"/>
            <w:noWrap/>
            <w:vAlign w:val="bottom"/>
            <w:hideMark/>
          </w:tcPr>
          <w:p w14:paraId="5191A250" w14:textId="77777777" w:rsidR="002D1124" w:rsidRPr="004A1AB0" w:rsidRDefault="002D1124" w:rsidP="00155070">
            <w:pPr>
              <w:pStyle w:val="Tabletext"/>
              <w:jc w:val="center"/>
              <w:rPr>
                <w:rFonts w:cs="Times New Roman"/>
                <w:szCs w:val="20"/>
              </w:rPr>
            </w:pPr>
            <w:r w:rsidRPr="004A1AB0">
              <w:rPr>
                <w:rFonts w:ascii="Calibri" w:hAnsi="Calibri" w:cs="Calibri"/>
              </w:rPr>
              <w:t>-132.0405</w:t>
            </w:r>
          </w:p>
        </w:tc>
      </w:tr>
      <w:tr w:rsidR="002D1124" w:rsidRPr="004A1AB0" w14:paraId="1C33FDD6" w14:textId="77777777" w:rsidTr="00155070">
        <w:trPr>
          <w:trHeight w:val="288"/>
          <w:jc w:val="center"/>
        </w:trPr>
        <w:tc>
          <w:tcPr>
            <w:tcW w:w="1108" w:type="dxa"/>
            <w:noWrap/>
            <w:vAlign w:val="bottom"/>
            <w:hideMark/>
          </w:tcPr>
          <w:p w14:paraId="1443F90E" w14:textId="77777777" w:rsidR="002D1124" w:rsidRPr="004A1AB0" w:rsidRDefault="002D1124" w:rsidP="00155070">
            <w:pPr>
              <w:pStyle w:val="Tabletext"/>
              <w:jc w:val="center"/>
              <w:rPr>
                <w:rFonts w:cs="Times New Roman"/>
                <w:szCs w:val="20"/>
              </w:rPr>
            </w:pPr>
            <w:r w:rsidRPr="004A1AB0">
              <w:rPr>
                <w:rFonts w:ascii="Calibri" w:hAnsi="Calibri" w:cs="Calibri"/>
              </w:rPr>
              <w:t>1173.9574</w:t>
            </w:r>
          </w:p>
        </w:tc>
        <w:tc>
          <w:tcPr>
            <w:tcW w:w="1286" w:type="dxa"/>
            <w:noWrap/>
            <w:vAlign w:val="bottom"/>
            <w:hideMark/>
          </w:tcPr>
          <w:p w14:paraId="0EB640AA" w14:textId="77777777" w:rsidR="002D1124" w:rsidRPr="004A1AB0" w:rsidRDefault="002D1124" w:rsidP="00155070">
            <w:pPr>
              <w:pStyle w:val="Tabletext"/>
              <w:jc w:val="center"/>
              <w:rPr>
                <w:rFonts w:cs="Times New Roman"/>
                <w:szCs w:val="20"/>
              </w:rPr>
            </w:pPr>
            <w:r w:rsidRPr="004A1AB0">
              <w:rPr>
                <w:rFonts w:ascii="Calibri" w:hAnsi="Calibri" w:cs="Calibri"/>
              </w:rPr>
              <w:t>-110.7056</w:t>
            </w:r>
          </w:p>
        </w:tc>
        <w:tc>
          <w:tcPr>
            <w:tcW w:w="1108" w:type="dxa"/>
            <w:noWrap/>
            <w:vAlign w:val="bottom"/>
            <w:hideMark/>
          </w:tcPr>
          <w:p w14:paraId="00DB848A" w14:textId="77777777" w:rsidR="002D1124" w:rsidRPr="004A1AB0" w:rsidRDefault="002D1124" w:rsidP="00155070">
            <w:pPr>
              <w:pStyle w:val="Tabletext"/>
              <w:jc w:val="center"/>
              <w:rPr>
                <w:rFonts w:cs="Times New Roman"/>
                <w:szCs w:val="20"/>
              </w:rPr>
            </w:pPr>
            <w:r w:rsidRPr="004A1AB0">
              <w:rPr>
                <w:rFonts w:ascii="Calibri" w:hAnsi="Calibri" w:cs="Calibri"/>
              </w:rPr>
              <w:t>1189.6921</w:t>
            </w:r>
          </w:p>
        </w:tc>
        <w:tc>
          <w:tcPr>
            <w:tcW w:w="1286" w:type="dxa"/>
            <w:noWrap/>
            <w:vAlign w:val="bottom"/>
            <w:hideMark/>
          </w:tcPr>
          <w:p w14:paraId="00786041" w14:textId="77777777" w:rsidR="002D1124" w:rsidRPr="004A1AB0" w:rsidRDefault="002D1124" w:rsidP="00155070">
            <w:pPr>
              <w:pStyle w:val="Tabletext"/>
              <w:jc w:val="center"/>
              <w:rPr>
                <w:rFonts w:cs="Times New Roman"/>
                <w:szCs w:val="20"/>
              </w:rPr>
            </w:pPr>
            <w:r w:rsidRPr="004A1AB0">
              <w:rPr>
                <w:rFonts w:ascii="Calibri" w:hAnsi="Calibri" w:cs="Calibri"/>
              </w:rPr>
              <w:t>-69.5498</w:t>
            </w:r>
          </w:p>
        </w:tc>
        <w:tc>
          <w:tcPr>
            <w:tcW w:w="1108" w:type="dxa"/>
            <w:noWrap/>
            <w:vAlign w:val="bottom"/>
            <w:hideMark/>
          </w:tcPr>
          <w:p w14:paraId="251140FC" w14:textId="77777777" w:rsidR="002D1124" w:rsidRPr="004A1AB0" w:rsidRDefault="002D1124" w:rsidP="00155070">
            <w:pPr>
              <w:pStyle w:val="Tabletext"/>
              <w:jc w:val="center"/>
              <w:rPr>
                <w:rFonts w:cs="Times New Roman"/>
                <w:szCs w:val="20"/>
              </w:rPr>
            </w:pPr>
            <w:r w:rsidRPr="004A1AB0">
              <w:rPr>
                <w:rFonts w:ascii="Calibri" w:hAnsi="Calibri" w:cs="Calibri"/>
              </w:rPr>
              <w:t>1205.4267</w:t>
            </w:r>
          </w:p>
        </w:tc>
        <w:tc>
          <w:tcPr>
            <w:tcW w:w="1286" w:type="dxa"/>
            <w:noWrap/>
            <w:vAlign w:val="bottom"/>
            <w:hideMark/>
          </w:tcPr>
          <w:p w14:paraId="21F6B855" w14:textId="77777777" w:rsidR="002D1124" w:rsidRPr="004A1AB0" w:rsidRDefault="002D1124" w:rsidP="00155070">
            <w:pPr>
              <w:pStyle w:val="Tabletext"/>
              <w:jc w:val="center"/>
              <w:rPr>
                <w:rFonts w:cs="Times New Roman"/>
                <w:szCs w:val="20"/>
              </w:rPr>
            </w:pPr>
            <w:r w:rsidRPr="004A1AB0">
              <w:rPr>
                <w:rFonts w:ascii="Calibri" w:hAnsi="Calibri" w:cs="Calibri"/>
              </w:rPr>
              <w:t>-105.0644</w:t>
            </w:r>
          </w:p>
        </w:tc>
        <w:tc>
          <w:tcPr>
            <w:tcW w:w="1108" w:type="dxa"/>
            <w:noWrap/>
            <w:vAlign w:val="bottom"/>
          </w:tcPr>
          <w:p w14:paraId="110A6997" w14:textId="77777777" w:rsidR="002D1124" w:rsidRPr="004A1AB0" w:rsidRDefault="002D1124" w:rsidP="00155070">
            <w:pPr>
              <w:pStyle w:val="Tabletext"/>
              <w:jc w:val="center"/>
              <w:rPr>
                <w:rFonts w:cs="Times New Roman"/>
                <w:szCs w:val="20"/>
              </w:rPr>
            </w:pPr>
          </w:p>
        </w:tc>
        <w:tc>
          <w:tcPr>
            <w:tcW w:w="1286" w:type="dxa"/>
            <w:noWrap/>
            <w:vAlign w:val="bottom"/>
            <w:hideMark/>
          </w:tcPr>
          <w:p w14:paraId="57817360" w14:textId="77777777" w:rsidR="002D1124" w:rsidRPr="004A1AB0" w:rsidRDefault="002D1124" w:rsidP="00155070">
            <w:pPr>
              <w:pStyle w:val="Tabletext"/>
              <w:jc w:val="center"/>
              <w:rPr>
                <w:rFonts w:cs="Times New Roman"/>
              </w:rPr>
            </w:pPr>
          </w:p>
        </w:tc>
      </w:tr>
      <w:tr w:rsidR="002D1124" w:rsidRPr="004A1AB0" w14:paraId="42647680" w14:textId="77777777" w:rsidTr="00155070">
        <w:trPr>
          <w:trHeight w:val="288"/>
          <w:jc w:val="center"/>
        </w:trPr>
        <w:tc>
          <w:tcPr>
            <w:tcW w:w="1108" w:type="dxa"/>
            <w:noWrap/>
            <w:vAlign w:val="bottom"/>
            <w:hideMark/>
          </w:tcPr>
          <w:p w14:paraId="119DAF58" w14:textId="77777777" w:rsidR="002D1124" w:rsidRPr="004A1AB0" w:rsidRDefault="002D1124" w:rsidP="00155070">
            <w:pPr>
              <w:pStyle w:val="Tabletext"/>
              <w:jc w:val="center"/>
              <w:rPr>
                <w:rFonts w:cs="Times New Roman"/>
                <w:szCs w:val="20"/>
              </w:rPr>
            </w:pPr>
            <w:r w:rsidRPr="004A1AB0">
              <w:rPr>
                <w:rFonts w:ascii="Calibri" w:hAnsi="Calibri" w:cs="Calibri"/>
              </w:rPr>
              <w:t>1174.7067</w:t>
            </w:r>
          </w:p>
        </w:tc>
        <w:tc>
          <w:tcPr>
            <w:tcW w:w="1286" w:type="dxa"/>
            <w:noWrap/>
            <w:vAlign w:val="bottom"/>
            <w:hideMark/>
          </w:tcPr>
          <w:p w14:paraId="695C8A13" w14:textId="77777777" w:rsidR="002D1124" w:rsidRPr="004A1AB0" w:rsidRDefault="002D1124" w:rsidP="00155070">
            <w:pPr>
              <w:pStyle w:val="Tabletext"/>
              <w:jc w:val="center"/>
              <w:rPr>
                <w:rFonts w:cs="Times New Roman"/>
                <w:szCs w:val="20"/>
              </w:rPr>
            </w:pPr>
            <w:r w:rsidRPr="004A1AB0">
              <w:rPr>
                <w:rFonts w:ascii="Calibri" w:hAnsi="Calibri" w:cs="Calibri"/>
              </w:rPr>
              <w:t>-108.1376</w:t>
            </w:r>
          </w:p>
        </w:tc>
        <w:tc>
          <w:tcPr>
            <w:tcW w:w="1108" w:type="dxa"/>
            <w:noWrap/>
            <w:vAlign w:val="bottom"/>
            <w:hideMark/>
          </w:tcPr>
          <w:p w14:paraId="1E29E334" w14:textId="77777777" w:rsidR="002D1124" w:rsidRPr="004A1AB0" w:rsidRDefault="002D1124" w:rsidP="00155070">
            <w:pPr>
              <w:pStyle w:val="Tabletext"/>
              <w:jc w:val="center"/>
              <w:rPr>
                <w:rFonts w:cs="Times New Roman"/>
                <w:szCs w:val="20"/>
              </w:rPr>
            </w:pPr>
            <w:r w:rsidRPr="004A1AB0">
              <w:rPr>
                <w:rFonts w:ascii="Calibri" w:hAnsi="Calibri" w:cs="Calibri"/>
              </w:rPr>
              <w:t>1190.4413</w:t>
            </w:r>
          </w:p>
        </w:tc>
        <w:tc>
          <w:tcPr>
            <w:tcW w:w="1286" w:type="dxa"/>
            <w:noWrap/>
            <w:vAlign w:val="bottom"/>
            <w:hideMark/>
          </w:tcPr>
          <w:p w14:paraId="47FE15BC" w14:textId="77777777" w:rsidR="002D1124" w:rsidRPr="004A1AB0" w:rsidRDefault="002D1124" w:rsidP="00155070">
            <w:pPr>
              <w:pStyle w:val="Tabletext"/>
              <w:jc w:val="center"/>
              <w:rPr>
                <w:rFonts w:cs="Times New Roman"/>
                <w:szCs w:val="20"/>
              </w:rPr>
            </w:pPr>
            <w:r w:rsidRPr="004A1AB0">
              <w:rPr>
                <w:rFonts w:ascii="Calibri" w:hAnsi="Calibri" w:cs="Calibri"/>
              </w:rPr>
              <w:t>-69.2211</w:t>
            </w:r>
          </w:p>
        </w:tc>
        <w:tc>
          <w:tcPr>
            <w:tcW w:w="1108" w:type="dxa"/>
            <w:noWrap/>
            <w:vAlign w:val="bottom"/>
            <w:hideMark/>
          </w:tcPr>
          <w:p w14:paraId="7994B0F3" w14:textId="77777777" w:rsidR="002D1124" w:rsidRPr="004A1AB0" w:rsidRDefault="002D1124" w:rsidP="00155070">
            <w:pPr>
              <w:pStyle w:val="Tabletext"/>
              <w:jc w:val="center"/>
              <w:rPr>
                <w:rFonts w:cs="Times New Roman"/>
                <w:szCs w:val="20"/>
              </w:rPr>
            </w:pPr>
            <w:r w:rsidRPr="004A1AB0">
              <w:rPr>
                <w:rFonts w:ascii="Calibri" w:hAnsi="Calibri" w:cs="Calibri"/>
              </w:rPr>
              <w:t>1206.1759</w:t>
            </w:r>
          </w:p>
        </w:tc>
        <w:tc>
          <w:tcPr>
            <w:tcW w:w="1286" w:type="dxa"/>
            <w:noWrap/>
            <w:vAlign w:val="bottom"/>
            <w:hideMark/>
          </w:tcPr>
          <w:p w14:paraId="58554A72" w14:textId="77777777" w:rsidR="002D1124" w:rsidRPr="004A1AB0" w:rsidRDefault="002D1124" w:rsidP="00155070">
            <w:pPr>
              <w:pStyle w:val="Tabletext"/>
              <w:jc w:val="center"/>
              <w:rPr>
                <w:rFonts w:cs="Times New Roman"/>
                <w:szCs w:val="20"/>
              </w:rPr>
            </w:pPr>
            <w:r w:rsidRPr="004A1AB0">
              <w:rPr>
                <w:rFonts w:ascii="Calibri" w:hAnsi="Calibri" w:cs="Calibri"/>
              </w:rPr>
              <w:t>-107.7131</w:t>
            </w:r>
          </w:p>
        </w:tc>
        <w:tc>
          <w:tcPr>
            <w:tcW w:w="1108" w:type="dxa"/>
            <w:noWrap/>
            <w:vAlign w:val="bottom"/>
          </w:tcPr>
          <w:p w14:paraId="5B15CE1B" w14:textId="77777777" w:rsidR="002D1124" w:rsidRPr="004A1AB0" w:rsidRDefault="002D1124" w:rsidP="00155070">
            <w:pPr>
              <w:pStyle w:val="Tabletext"/>
              <w:jc w:val="center"/>
              <w:rPr>
                <w:rFonts w:cs="Times New Roman"/>
                <w:szCs w:val="20"/>
              </w:rPr>
            </w:pPr>
          </w:p>
        </w:tc>
        <w:tc>
          <w:tcPr>
            <w:tcW w:w="1286" w:type="dxa"/>
            <w:noWrap/>
            <w:vAlign w:val="bottom"/>
            <w:hideMark/>
          </w:tcPr>
          <w:p w14:paraId="6E90C1B7" w14:textId="77777777" w:rsidR="002D1124" w:rsidRPr="004A1AB0" w:rsidRDefault="002D1124" w:rsidP="00155070">
            <w:pPr>
              <w:pStyle w:val="Tabletext"/>
              <w:jc w:val="center"/>
              <w:rPr>
                <w:rFonts w:cs="Times New Roman"/>
              </w:rPr>
            </w:pPr>
          </w:p>
        </w:tc>
      </w:tr>
      <w:tr w:rsidR="002D1124" w:rsidRPr="004A1AB0" w14:paraId="2C4AE338" w14:textId="77777777" w:rsidTr="00155070">
        <w:trPr>
          <w:trHeight w:val="288"/>
          <w:jc w:val="center"/>
        </w:trPr>
        <w:tc>
          <w:tcPr>
            <w:tcW w:w="1108" w:type="dxa"/>
            <w:noWrap/>
            <w:vAlign w:val="bottom"/>
            <w:hideMark/>
          </w:tcPr>
          <w:p w14:paraId="2322F16E" w14:textId="77777777" w:rsidR="002D1124" w:rsidRPr="004A1AB0" w:rsidRDefault="002D1124" w:rsidP="00155070">
            <w:pPr>
              <w:pStyle w:val="Tabletext"/>
              <w:jc w:val="center"/>
              <w:rPr>
                <w:rFonts w:cs="Times New Roman"/>
                <w:szCs w:val="20"/>
              </w:rPr>
            </w:pPr>
            <w:r w:rsidRPr="004A1AB0">
              <w:rPr>
                <w:rFonts w:ascii="Calibri" w:hAnsi="Calibri" w:cs="Calibri"/>
              </w:rPr>
              <w:t>1175.4560</w:t>
            </w:r>
          </w:p>
        </w:tc>
        <w:tc>
          <w:tcPr>
            <w:tcW w:w="1286" w:type="dxa"/>
            <w:noWrap/>
            <w:vAlign w:val="bottom"/>
            <w:hideMark/>
          </w:tcPr>
          <w:p w14:paraId="0E94D624" w14:textId="77777777" w:rsidR="002D1124" w:rsidRPr="004A1AB0" w:rsidRDefault="002D1124" w:rsidP="00155070">
            <w:pPr>
              <w:pStyle w:val="Tabletext"/>
              <w:jc w:val="center"/>
              <w:rPr>
                <w:rFonts w:cs="Times New Roman"/>
                <w:szCs w:val="20"/>
              </w:rPr>
            </w:pPr>
            <w:r w:rsidRPr="004A1AB0">
              <w:rPr>
                <w:rFonts w:ascii="Calibri" w:hAnsi="Calibri" w:cs="Calibri"/>
              </w:rPr>
              <w:t>-105.6274</w:t>
            </w:r>
          </w:p>
        </w:tc>
        <w:tc>
          <w:tcPr>
            <w:tcW w:w="1108" w:type="dxa"/>
            <w:noWrap/>
            <w:vAlign w:val="bottom"/>
            <w:hideMark/>
          </w:tcPr>
          <w:p w14:paraId="7EE7D9FF" w14:textId="77777777" w:rsidR="002D1124" w:rsidRPr="004A1AB0" w:rsidRDefault="002D1124" w:rsidP="00155070">
            <w:pPr>
              <w:pStyle w:val="Tabletext"/>
              <w:jc w:val="center"/>
              <w:rPr>
                <w:rFonts w:cs="Times New Roman"/>
                <w:szCs w:val="20"/>
              </w:rPr>
            </w:pPr>
            <w:r w:rsidRPr="004A1AB0">
              <w:rPr>
                <w:rFonts w:ascii="Calibri" w:hAnsi="Calibri" w:cs="Calibri"/>
              </w:rPr>
              <w:t>1191.1906</w:t>
            </w:r>
          </w:p>
        </w:tc>
        <w:tc>
          <w:tcPr>
            <w:tcW w:w="1286" w:type="dxa"/>
            <w:noWrap/>
            <w:vAlign w:val="bottom"/>
            <w:hideMark/>
          </w:tcPr>
          <w:p w14:paraId="1FA31150" w14:textId="77777777" w:rsidR="002D1124" w:rsidRPr="004A1AB0" w:rsidRDefault="002D1124" w:rsidP="00155070">
            <w:pPr>
              <w:pStyle w:val="Tabletext"/>
              <w:jc w:val="center"/>
              <w:rPr>
                <w:rFonts w:cs="Times New Roman"/>
                <w:szCs w:val="20"/>
              </w:rPr>
            </w:pPr>
            <w:r w:rsidRPr="004A1AB0">
              <w:rPr>
                <w:rFonts w:ascii="Calibri" w:hAnsi="Calibri" w:cs="Calibri"/>
              </w:rPr>
              <w:t>-69.0132</w:t>
            </w:r>
          </w:p>
        </w:tc>
        <w:tc>
          <w:tcPr>
            <w:tcW w:w="1108" w:type="dxa"/>
            <w:noWrap/>
            <w:vAlign w:val="bottom"/>
            <w:hideMark/>
          </w:tcPr>
          <w:p w14:paraId="4DDBDF56" w14:textId="77777777" w:rsidR="002D1124" w:rsidRPr="004A1AB0" w:rsidRDefault="002D1124" w:rsidP="00155070">
            <w:pPr>
              <w:pStyle w:val="Tabletext"/>
              <w:jc w:val="center"/>
              <w:rPr>
                <w:rFonts w:cs="Times New Roman"/>
                <w:szCs w:val="20"/>
              </w:rPr>
            </w:pPr>
            <w:r w:rsidRPr="004A1AB0">
              <w:rPr>
                <w:rFonts w:ascii="Calibri" w:hAnsi="Calibri" w:cs="Calibri"/>
              </w:rPr>
              <w:t>1206.9252</w:t>
            </w:r>
          </w:p>
        </w:tc>
        <w:tc>
          <w:tcPr>
            <w:tcW w:w="1286" w:type="dxa"/>
            <w:noWrap/>
            <w:vAlign w:val="bottom"/>
            <w:hideMark/>
          </w:tcPr>
          <w:p w14:paraId="0713C5B4" w14:textId="77777777" w:rsidR="002D1124" w:rsidRPr="004A1AB0" w:rsidRDefault="002D1124" w:rsidP="00155070">
            <w:pPr>
              <w:pStyle w:val="Tabletext"/>
              <w:jc w:val="center"/>
              <w:rPr>
                <w:rFonts w:cs="Times New Roman"/>
                <w:szCs w:val="20"/>
              </w:rPr>
            </w:pPr>
            <w:r w:rsidRPr="004A1AB0">
              <w:rPr>
                <w:rFonts w:ascii="Calibri" w:hAnsi="Calibri" w:cs="Calibri"/>
              </w:rPr>
              <w:t>-110.0994</w:t>
            </w:r>
          </w:p>
        </w:tc>
        <w:tc>
          <w:tcPr>
            <w:tcW w:w="1108" w:type="dxa"/>
            <w:noWrap/>
            <w:vAlign w:val="bottom"/>
          </w:tcPr>
          <w:p w14:paraId="1C944D9B" w14:textId="77777777" w:rsidR="002D1124" w:rsidRPr="004A1AB0" w:rsidRDefault="002D1124" w:rsidP="00155070">
            <w:pPr>
              <w:pStyle w:val="Tabletext"/>
              <w:jc w:val="center"/>
              <w:rPr>
                <w:rFonts w:cs="Times New Roman"/>
                <w:szCs w:val="20"/>
              </w:rPr>
            </w:pPr>
          </w:p>
        </w:tc>
        <w:tc>
          <w:tcPr>
            <w:tcW w:w="1286" w:type="dxa"/>
            <w:noWrap/>
            <w:vAlign w:val="bottom"/>
            <w:hideMark/>
          </w:tcPr>
          <w:p w14:paraId="0071E42B" w14:textId="77777777" w:rsidR="002D1124" w:rsidRPr="004A1AB0" w:rsidRDefault="002D1124" w:rsidP="00155070">
            <w:pPr>
              <w:pStyle w:val="Tabletext"/>
              <w:jc w:val="center"/>
              <w:rPr>
                <w:rFonts w:cs="Times New Roman"/>
              </w:rPr>
            </w:pPr>
          </w:p>
        </w:tc>
      </w:tr>
      <w:tr w:rsidR="002D1124" w:rsidRPr="004A1AB0" w14:paraId="62DAD8CC" w14:textId="77777777" w:rsidTr="00155070">
        <w:trPr>
          <w:trHeight w:val="288"/>
          <w:jc w:val="center"/>
        </w:trPr>
        <w:tc>
          <w:tcPr>
            <w:tcW w:w="1108" w:type="dxa"/>
            <w:noWrap/>
            <w:vAlign w:val="bottom"/>
            <w:hideMark/>
          </w:tcPr>
          <w:p w14:paraId="4FFBAB84" w14:textId="77777777" w:rsidR="002D1124" w:rsidRPr="004A1AB0" w:rsidRDefault="002D1124" w:rsidP="00155070">
            <w:pPr>
              <w:pStyle w:val="Tabletext"/>
              <w:jc w:val="center"/>
              <w:rPr>
                <w:rFonts w:cs="Times New Roman"/>
                <w:szCs w:val="20"/>
              </w:rPr>
            </w:pPr>
            <w:r w:rsidRPr="004A1AB0">
              <w:rPr>
                <w:rFonts w:ascii="Calibri" w:hAnsi="Calibri" w:cs="Calibri"/>
              </w:rPr>
              <w:t>1176.2052</w:t>
            </w:r>
          </w:p>
        </w:tc>
        <w:tc>
          <w:tcPr>
            <w:tcW w:w="1286" w:type="dxa"/>
            <w:noWrap/>
            <w:vAlign w:val="bottom"/>
            <w:hideMark/>
          </w:tcPr>
          <w:p w14:paraId="04EFD9EF" w14:textId="77777777" w:rsidR="002D1124" w:rsidRPr="004A1AB0" w:rsidRDefault="002D1124" w:rsidP="00155070">
            <w:pPr>
              <w:pStyle w:val="Tabletext"/>
              <w:jc w:val="center"/>
              <w:rPr>
                <w:rFonts w:cs="Times New Roman"/>
                <w:szCs w:val="20"/>
              </w:rPr>
            </w:pPr>
            <w:r w:rsidRPr="004A1AB0">
              <w:rPr>
                <w:rFonts w:ascii="Calibri" w:hAnsi="Calibri" w:cs="Calibri"/>
              </w:rPr>
              <w:t>-103.4461</w:t>
            </w:r>
          </w:p>
        </w:tc>
        <w:tc>
          <w:tcPr>
            <w:tcW w:w="1108" w:type="dxa"/>
            <w:noWrap/>
            <w:vAlign w:val="bottom"/>
            <w:hideMark/>
          </w:tcPr>
          <w:p w14:paraId="00886212" w14:textId="77777777" w:rsidR="002D1124" w:rsidRPr="004A1AB0" w:rsidRDefault="002D1124" w:rsidP="00155070">
            <w:pPr>
              <w:pStyle w:val="Tabletext"/>
              <w:jc w:val="center"/>
              <w:rPr>
                <w:rFonts w:cs="Times New Roman"/>
                <w:szCs w:val="20"/>
              </w:rPr>
            </w:pPr>
            <w:r w:rsidRPr="004A1AB0">
              <w:rPr>
                <w:rFonts w:ascii="Calibri" w:hAnsi="Calibri" w:cs="Calibri"/>
              </w:rPr>
              <w:t>1191.9399</w:t>
            </w:r>
          </w:p>
        </w:tc>
        <w:tc>
          <w:tcPr>
            <w:tcW w:w="1286" w:type="dxa"/>
            <w:noWrap/>
            <w:vAlign w:val="bottom"/>
            <w:hideMark/>
          </w:tcPr>
          <w:p w14:paraId="0B270184" w14:textId="77777777" w:rsidR="002D1124" w:rsidRPr="004A1AB0" w:rsidRDefault="002D1124" w:rsidP="00155070">
            <w:pPr>
              <w:pStyle w:val="Tabletext"/>
              <w:jc w:val="center"/>
              <w:rPr>
                <w:rFonts w:cs="Times New Roman"/>
                <w:szCs w:val="20"/>
              </w:rPr>
            </w:pPr>
            <w:r w:rsidRPr="004A1AB0">
              <w:rPr>
                <w:rFonts w:ascii="Calibri" w:hAnsi="Calibri" w:cs="Calibri"/>
              </w:rPr>
              <w:t>-69.6189</w:t>
            </w:r>
          </w:p>
        </w:tc>
        <w:tc>
          <w:tcPr>
            <w:tcW w:w="1108" w:type="dxa"/>
            <w:noWrap/>
            <w:vAlign w:val="bottom"/>
            <w:hideMark/>
          </w:tcPr>
          <w:p w14:paraId="7271E889" w14:textId="77777777" w:rsidR="002D1124" w:rsidRPr="004A1AB0" w:rsidRDefault="002D1124" w:rsidP="00155070">
            <w:pPr>
              <w:pStyle w:val="Tabletext"/>
              <w:jc w:val="center"/>
              <w:rPr>
                <w:rFonts w:cs="Times New Roman"/>
                <w:szCs w:val="20"/>
              </w:rPr>
            </w:pPr>
            <w:r w:rsidRPr="004A1AB0">
              <w:rPr>
                <w:rFonts w:ascii="Calibri" w:hAnsi="Calibri" w:cs="Calibri"/>
              </w:rPr>
              <w:t>1207.6745</w:t>
            </w:r>
          </w:p>
        </w:tc>
        <w:tc>
          <w:tcPr>
            <w:tcW w:w="1286" w:type="dxa"/>
            <w:noWrap/>
            <w:vAlign w:val="bottom"/>
            <w:hideMark/>
          </w:tcPr>
          <w:p w14:paraId="16F2D555" w14:textId="77777777" w:rsidR="002D1124" w:rsidRPr="004A1AB0" w:rsidRDefault="002D1124" w:rsidP="00155070">
            <w:pPr>
              <w:pStyle w:val="Tabletext"/>
              <w:jc w:val="center"/>
              <w:rPr>
                <w:rFonts w:cs="Times New Roman"/>
                <w:szCs w:val="20"/>
              </w:rPr>
            </w:pPr>
            <w:r w:rsidRPr="004A1AB0">
              <w:rPr>
                <w:rFonts w:ascii="Calibri" w:hAnsi="Calibri" w:cs="Calibri"/>
              </w:rPr>
              <w:t>-112.2009</w:t>
            </w:r>
          </w:p>
        </w:tc>
        <w:tc>
          <w:tcPr>
            <w:tcW w:w="1108" w:type="dxa"/>
            <w:noWrap/>
            <w:vAlign w:val="bottom"/>
          </w:tcPr>
          <w:p w14:paraId="7CEEDBFE" w14:textId="77777777" w:rsidR="002D1124" w:rsidRPr="004A1AB0" w:rsidRDefault="002D1124" w:rsidP="00155070">
            <w:pPr>
              <w:pStyle w:val="Tabletext"/>
              <w:jc w:val="center"/>
              <w:rPr>
                <w:rFonts w:cs="Times New Roman"/>
                <w:szCs w:val="20"/>
              </w:rPr>
            </w:pPr>
          </w:p>
        </w:tc>
        <w:tc>
          <w:tcPr>
            <w:tcW w:w="1286" w:type="dxa"/>
            <w:noWrap/>
            <w:vAlign w:val="bottom"/>
            <w:hideMark/>
          </w:tcPr>
          <w:p w14:paraId="727A8F5D" w14:textId="77777777" w:rsidR="002D1124" w:rsidRPr="004A1AB0" w:rsidRDefault="002D1124" w:rsidP="00155070">
            <w:pPr>
              <w:pStyle w:val="Tabletext"/>
              <w:jc w:val="center"/>
              <w:rPr>
                <w:rFonts w:cs="Times New Roman"/>
              </w:rPr>
            </w:pPr>
          </w:p>
        </w:tc>
      </w:tr>
    </w:tbl>
    <w:p w14:paraId="68DEF00A" w14:textId="77777777" w:rsidR="00283A7F" w:rsidRPr="00B1092A" w:rsidRDefault="00283A7F" w:rsidP="00803CA8"/>
    <w:sectPr w:rsidR="00283A7F" w:rsidRPr="00B1092A" w:rsidSect="00987ECD">
      <w:footerReference w:type="default" r:id="rId14"/>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59805" w14:textId="77777777" w:rsidR="00C129A7" w:rsidRDefault="00C129A7">
      <w:r>
        <w:separator/>
      </w:r>
    </w:p>
  </w:endnote>
  <w:endnote w:type="continuationSeparator" w:id="0">
    <w:p w14:paraId="3F8D4B1D" w14:textId="77777777" w:rsidR="00C129A7" w:rsidRDefault="00C129A7">
      <w:r>
        <w:continuationSeparator/>
      </w:r>
    </w:p>
  </w:endnote>
  <w:endnote w:type="continuationNotice" w:id="1">
    <w:p w14:paraId="289C86FB" w14:textId="77777777" w:rsidR="00C129A7" w:rsidRDefault="00C129A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Roboto">
    <w:altName w:val="Arial"/>
    <w:charset w:val="00"/>
    <w:family w:val="auto"/>
    <w:pitch w:val="variable"/>
    <w:sig w:usb0="E0000AFF" w:usb1="5000217F" w:usb2="00000021"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744846197"/>
      <w:docPartObj>
        <w:docPartGallery w:val="Page Numbers (Bottom of Page)"/>
        <w:docPartUnique/>
      </w:docPartObj>
    </w:sdtPr>
    <w:sdtEndPr>
      <w:rPr>
        <w:noProof/>
      </w:rPr>
    </w:sdtEndPr>
    <w:sdtContent>
      <w:p w14:paraId="2CA20C43" w14:textId="311538DB" w:rsidR="00DF66C0" w:rsidRDefault="00DF66C0">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4641D307" w14:textId="0298FE3A" w:rsidR="004A1F2E" w:rsidRDefault="004A1F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1360B" w14:textId="77777777" w:rsidR="00C129A7" w:rsidRDefault="00C129A7">
      <w:r>
        <w:t>____________________</w:t>
      </w:r>
    </w:p>
  </w:footnote>
  <w:footnote w:type="continuationSeparator" w:id="0">
    <w:p w14:paraId="79B6CDC7" w14:textId="77777777" w:rsidR="00C129A7" w:rsidRDefault="00C129A7">
      <w:r>
        <w:continuationSeparator/>
      </w:r>
    </w:p>
  </w:footnote>
  <w:footnote w:type="continuationNotice" w:id="1">
    <w:p w14:paraId="4C052C8A" w14:textId="77777777" w:rsidR="00C129A7" w:rsidRDefault="00C129A7">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67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AF2D1B"/>
    <w:multiLevelType w:val="hybridMultilevel"/>
    <w:tmpl w:val="617066E2"/>
    <w:lvl w:ilvl="0" w:tplc="DA626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82587"/>
    <w:multiLevelType w:val="hybridMultilevel"/>
    <w:tmpl w:val="2E5E1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B4158E"/>
    <w:multiLevelType w:val="multilevel"/>
    <w:tmpl w:val="7CE263C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5D707CC"/>
    <w:multiLevelType w:val="hybridMultilevel"/>
    <w:tmpl w:val="AC76DB0A"/>
    <w:lvl w:ilvl="0" w:tplc="021C51C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F01494"/>
    <w:multiLevelType w:val="hybridMultilevel"/>
    <w:tmpl w:val="47145A1E"/>
    <w:lvl w:ilvl="0" w:tplc="8FD0C4B4">
      <w:start w:val="1"/>
      <w:numFmt w:val="decimal"/>
      <w:pStyle w:val="NewHead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7F3985"/>
    <w:multiLevelType w:val="hybridMultilevel"/>
    <w:tmpl w:val="217E2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62090008">
    <w:abstractNumId w:val="1"/>
  </w:num>
  <w:num w:numId="2" w16cid:durableId="847909910">
    <w:abstractNumId w:val="5"/>
  </w:num>
  <w:num w:numId="3" w16cid:durableId="1187402731">
    <w:abstractNumId w:val="0"/>
  </w:num>
  <w:num w:numId="4" w16cid:durableId="858206016">
    <w:abstractNumId w:val="2"/>
  </w:num>
  <w:num w:numId="5" w16cid:durableId="1559783477">
    <w:abstractNumId w:val="3"/>
  </w:num>
  <w:num w:numId="6" w16cid:durableId="2028865314">
    <w:abstractNumId w:val="4"/>
  </w:num>
  <w:num w:numId="7" w16cid:durableId="14204481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906"/>
    <w:rsid w:val="000019C9"/>
    <w:rsid w:val="0000328E"/>
    <w:rsid w:val="000053E1"/>
    <w:rsid w:val="000069D4"/>
    <w:rsid w:val="00011592"/>
    <w:rsid w:val="00011BD4"/>
    <w:rsid w:val="000136C8"/>
    <w:rsid w:val="000150EB"/>
    <w:rsid w:val="000174AD"/>
    <w:rsid w:val="00021641"/>
    <w:rsid w:val="000303D9"/>
    <w:rsid w:val="00031CB4"/>
    <w:rsid w:val="00033780"/>
    <w:rsid w:val="00036100"/>
    <w:rsid w:val="00041566"/>
    <w:rsid w:val="00043555"/>
    <w:rsid w:val="00044064"/>
    <w:rsid w:val="00046E9D"/>
    <w:rsid w:val="00047A1D"/>
    <w:rsid w:val="00050F24"/>
    <w:rsid w:val="00051EDD"/>
    <w:rsid w:val="00055E0D"/>
    <w:rsid w:val="00056055"/>
    <w:rsid w:val="000604B9"/>
    <w:rsid w:val="00060CB3"/>
    <w:rsid w:val="00065643"/>
    <w:rsid w:val="00065859"/>
    <w:rsid w:val="000662DC"/>
    <w:rsid w:val="0007259A"/>
    <w:rsid w:val="00075204"/>
    <w:rsid w:val="00076FA4"/>
    <w:rsid w:val="000800D0"/>
    <w:rsid w:val="00082C58"/>
    <w:rsid w:val="000856ED"/>
    <w:rsid w:val="00090480"/>
    <w:rsid w:val="00090CD7"/>
    <w:rsid w:val="0009249A"/>
    <w:rsid w:val="00092ED6"/>
    <w:rsid w:val="000931D8"/>
    <w:rsid w:val="000962C8"/>
    <w:rsid w:val="00097B37"/>
    <w:rsid w:val="000A22B3"/>
    <w:rsid w:val="000A2C68"/>
    <w:rsid w:val="000A402D"/>
    <w:rsid w:val="000A6DA3"/>
    <w:rsid w:val="000A783D"/>
    <w:rsid w:val="000A786A"/>
    <w:rsid w:val="000A7D55"/>
    <w:rsid w:val="000B0759"/>
    <w:rsid w:val="000C096E"/>
    <w:rsid w:val="000C12C8"/>
    <w:rsid w:val="000C16D7"/>
    <w:rsid w:val="000C2204"/>
    <w:rsid w:val="000C2E8E"/>
    <w:rsid w:val="000C58C1"/>
    <w:rsid w:val="000C7EBF"/>
    <w:rsid w:val="000D60AF"/>
    <w:rsid w:val="000D649E"/>
    <w:rsid w:val="000E0E7C"/>
    <w:rsid w:val="000E32FB"/>
    <w:rsid w:val="000E4FBE"/>
    <w:rsid w:val="000E5F4B"/>
    <w:rsid w:val="000F1176"/>
    <w:rsid w:val="000F1B4B"/>
    <w:rsid w:val="000F23BE"/>
    <w:rsid w:val="000F444A"/>
    <w:rsid w:val="001009B8"/>
    <w:rsid w:val="001062AD"/>
    <w:rsid w:val="0011082D"/>
    <w:rsid w:val="0011103D"/>
    <w:rsid w:val="0011576E"/>
    <w:rsid w:val="00117D40"/>
    <w:rsid w:val="0012152F"/>
    <w:rsid w:val="00121BE1"/>
    <w:rsid w:val="00125D15"/>
    <w:rsid w:val="00125EAF"/>
    <w:rsid w:val="0012611A"/>
    <w:rsid w:val="00126287"/>
    <w:rsid w:val="0012744F"/>
    <w:rsid w:val="00127540"/>
    <w:rsid w:val="00130FD7"/>
    <w:rsid w:val="00131178"/>
    <w:rsid w:val="0013196B"/>
    <w:rsid w:val="00131BCE"/>
    <w:rsid w:val="00134DE3"/>
    <w:rsid w:val="00141298"/>
    <w:rsid w:val="00141C6A"/>
    <w:rsid w:val="00143CEE"/>
    <w:rsid w:val="00144F81"/>
    <w:rsid w:val="00145116"/>
    <w:rsid w:val="00155070"/>
    <w:rsid w:val="001562C3"/>
    <w:rsid w:val="00156D11"/>
    <w:rsid w:val="00156F66"/>
    <w:rsid w:val="0016002E"/>
    <w:rsid w:val="00163271"/>
    <w:rsid w:val="00163505"/>
    <w:rsid w:val="00163A00"/>
    <w:rsid w:val="001667FB"/>
    <w:rsid w:val="00170585"/>
    <w:rsid w:val="00172122"/>
    <w:rsid w:val="00172F4C"/>
    <w:rsid w:val="00173799"/>
    <w:rsid w:val="00173EEF"/>
    <w:rsid w:val="00174EE2"/>
    <w:rsid w:val="0017752E"/>
    <w:rsid w:val="00177D7E"/>
    <w:rsid w:val="00180F56"/>
    <w:rsid w:val="00181395"/>
    <w:rsid w:val="00181904"/>
    <w:rsid w:val="00182528"/>
    <w:rsid w:val="00183AFD"/>
    <w:rsid w:val="001847D1"/>
    <w:rsid w:val="0018500B"/>
    <w:rsid w:val="0019090F"/>
    <w:rsid w:val="00194A5A"/>
    <w:rsid w:val="00196A19"/>
    <w:rsid w:val="00197A65"/>
    <w:rsid w:val="001A2702"/>
    <w:rsid w:val="001A4FF7"/>
    <w:rsid w:val="001A61DC"/>
    <w:rsid w:val="001B5D0E"/>
    <w:rsid w:val="001B6EF3"/>
    <w:rsid w:val="001C560B"/>
    <w:rsid w:val="001C5E05"/>
    <w:rsid w:val="001C7168"/>
    <w:rsid w:val="001C7CF1"/>
    <w:rsid w:val="001D2609"/>
    <w:rsid w:val="001D2FE6"/>
    <w:rsid w:val="001E30B5"/>
    <w:rsid w:val="001E401F"/>
    <w:rsid w:val="001E4C99"/>
    <w:rsid w:val="001F3A5C"/>
    <w:rsid w:val="00200EC1"/>
    <w:rsid w:val="00200F7F"/>
    <w:rsid w:val="00202C8F"/>
    <w:rsid w:val="00202DC1"/>
    <w:rsid w:val="002043B4"/>
    <w:rsid w:val="00204B67"/>
    <w:rsid w:val="00207753"/>
    <w:rsid w:val="00210454"/>
    <w:rsid w:val="002116EE"/>
    <w:rsid w:val="00221358"/>
    <w:rsid w:val="002238D9"/>
    <w:rsid w:val="00223E17"/>
    <w:rsid w:val="00225132"/>
    <w:rsid w:val="002309D8"/>
    <w:rsid w:val="0023182C"/>
    <w:rsid w:val="0023405B"/>
    <w:rsid w:val="00243CA2"/>
    <w:rsid w:val="0024410E"/>
    <w:rsid w:val="0024474E"/>
    <w:rsid w:val="00250335"/>
    <w:rsid w:val="00252A28"/>
    <w:rsid w:val="00254370"/>
    <w:rsid w:val="00256ABA"/>
    <w:rsid w:val="0025793E"/>
    <w:rsid w:val="00262C57"/>
    <w:rsid w:val="00265B62"/>
    <w:rsid w:val="00283A7F"/>
    <w:rsid w:val="00286348"/>
    <w:rsid w:val="002902E7"/>
    <w:rsid w:val="00290C9B"/>
    <w:rsid w:val="0029113E"/>
    <w:rsid w:val="002941BB"/>
    <w:rsid w:val="00295250"/>
    <w:rsid w:val="002A0028"/>
    <w:rsid w:val="002A3C6E"/>
    <w:rsid w:val="002A5CF0"/>
    <w:rsid w:val="002A739E"/>
    <w:rsid w:val="002A783D"/>
    <w:rsid w:val="002A7D01"/>
    <w:rsid w:val="002A7FE2"/>
    <w:rsid w:val="002B09E2"/>
    <w:rsid w:val="002B5433"/>
    <w:rsid w:val="002C163D"/>
    <w:rsid w:val="002C20E1"/>
    <w:rsid w:val="002C2C9E"/>
    <w:rsid w:val="002C2DE5"/>
    <w:rsid w:val="002C6727"/>
    <w:rsid w:val="002C753B"/>
    <w:rsid w:val="002D0F56"/>
    <w:rsid w:val="002D1124"/>
    <w:rsid w:val="002D6C92"/>
    <w:rsid w:val="002E1B4F"/>
    <w:rsid w:val="002E6BE2"/>
    <w:rsid w:val="002E7347"/>
    <w:rsid w:val="002F160F"/>
    <w:rsid w:val="002F2E67"/>
    <w:rsid w:val="002F7579"/>
    <w:rsid w:val="002F7CB3"/>
    <w:rsid w:val="00300170"/>
    <w:rsid w:val="003049D6"/>
    <w:rsid w:val="00305425"/>
    <w:rsid w:val="00306252"/>
    <w:rsid w:val="00306535"/>
    <w:rsid w:val="0030692E"/>
    <w:rsid w:val="003103FD"/>
    <w:rsid w:val="00315546"/>
    <w:rsid w:val="0031666A"/>
    <w:rsid w:val="00321BA4"/>
    <w:rsid w:val="00321EB7"/>
    <w:rsid w:val="00322826"/>
    <w:rsid w:val="00324B32"/>
    <w:rsid w:val="00327E07"/>
    <w:rsid w:val="00330567"/>
    <w:rsid w:val="00330846"/>
    <w:rsid w:val="003370D7"/>
    <w:rsid w:val="00340C1A"/>
    <w:rsid w:val="0034419F"/>
    <w:rsid w:val="00360FA7"/>
    <w:rsid w:val="003639A0"/>
    <w:rsid w:val="0036515B"/>
    <w:rsid w:val="00366773"/>
    <w:rsid w:val="00367A85"/>
    <w:rsid w:val="003738A7"/>
    <w:rsid w:val="00380F3A"/>
    <w:rsid w:val="0038246B"/>
    <w:rsid w:val="00384B6C"/>
    <w:rsid w:val="00386A9D"/>
    <w:rsid w:val="00391081"/>
    <w:rsid w:val="0039715A"/>
    <w:rsid w:val="003A3BEA"/>
    <w:rsid w:val="003A4BF2"/>
    <w:rsid w:val="003A5085"/>
    <w:rsid w:val="003A5252"/>
    <w:rsid w:val="003B1AF1"/>
    <w:rsid w:val="003B2789"/>
    <w:rsid w:val="003B28B6"/>
    <w:rsid w:val="003B37D5"/>
    <w:rsid w:val="003B7C03"/>
    <w:rsid w:val="003C13CE"/>
    <w:rsid w:val="003C22C1"/>
    <w:rsid w:val="003C697E"/>
    <w:rsid w:val="003C7CAE"/>
    <w:rsid w:val="003D1AD5"/>
    <w:rsid w:val="003E2518"/>
    <w:rsid w:val="003E74B8"/>
    <w:rsid w:val="003E7CEF"/>
    <w:rsid w:val="003F2907"/>
    <w:rsid w:val="003F5915"/>
    <w:rsid w:val="003F5919"/>
    <w:rsid w:val="003F6C96"/>
    <w:rsid w:val="00404D8D"/>
    <w:rsid w:val="00410797"/>
    <w:rsid w:val="00412ECE"/>
    <w:rsid w:val="00414FA5"/>
    <w:rsid w:val="00421368"/>
    <w:rsid w:val="00425A1B"/>
    <w:rsid w:val="00426DC8"/>
    <w:rsid w:val="0043104C"/>
    <w:rsid w:val="004349FF"/>
    <w:rsid w:val="004408D4"/>
    <w:rsid w:val="00440D47"/>
    <w:rsid w:val="00446597"/>
    <w:rsid w:val="00446E17"/>
    <w:rsid w:val="00452934"/>
    <w:rsid w:val="00452F50"/>
    <w:rsid w:val="00454AD1"/>
    <w:rsid w:val="00456E73"/>
    <w:rsid w:val="00465C44"/>
    <w:rsid w:val="00471781"/>
    <w:rsid w:val="00485819"/>
    <w:rsid w:val="00491260"/>
    <w:rsid w:val="00491C12"/>
    <w:rsid w:val="00492699"/>
    <w:rsid w:val="00493B0B"/>
    <w:rsid w:val="004942F8"/>
    <w:rsid w:val="004964BF"/>
    <w:rsid w:val="00497AA2"/>
    <w:rsid w:val="004A0006"/>
    <w:rsid w:val="004A1F2E"/>
    <w:rsid w:val="004A40CE"/>
    <w:rsid w:val="004B1397"/>
    <w:rsid w:val="004B1EF7"/>
    <w:rsid w:val="004B23D7"/>
    <w:rsid w:val="004B338A"/>
    <w:rsid w:val="004B3FAD"/>
    <w:rsid w:val="004B5364"/>
    <w:rsid w:val="004B6018"/>
    <w:rsid w:val="004B6920"/>
    <w:rsid w:val="004B6E30"/>
    <w:rsid w:val="004B6E5A"/>
    <w:rsid w:val="004C4744"/>
    <w:rsid w:val="004C5749"/>
    <w:rsid w:val="004C5C45"/>
    <w:rsid w:val="004C6CEF"/>
    <w:rsid w:val="004D219F"/>
    <w:rsid w:val="004E5504"/>
    <w:rsid w:val="004E5ACF"/>
    <w:rsid w:val="004F075C"/>
    <w:rsid w:val="004F3B0B"/>
    <w:rsid w:val="004F7223"/>
    <w:rsid w:val="00501DCA"/>
    <w:rsid w:val="005058CA"/>
    <w:rsid w:val="00506F2F"/>
    <w:rsid w:val="005103B8"/>
    <w:rsid w:val="00512F78"/>
    <w:rsid w:val="005130DD"/>
    <w:rsid w:val="00513A47"/>
    <w:rsid w:val="00514DF5"/>
    <w:rsid w:val="00515BB9"/>
    <w:rsid w:val="0051681A"/>
    <w:rsid w:val="00522DB2"/>
    <w:rsid w:val="005273BB"/>
    <w:rsid w:val="0052776B"/>
    <w:rsid w:val="00536F3F"/>
    <w:rsid w:val="0053776D"/>
    <w:rsid w:val="00537D22"/>
    <w:rsid w:val="005408DF"/>
    <w:rsid w:val="00540EB8"/>
    <w:rsid w:val="00542715"/>
    <w:rsid w:val="00546864"/>
    <w:rsid w:val="00547430"/>
    <w:rsid w:val="00551C17"/>
    <w:rsid w:val="005548DE"/>
    <w:rsid w:val="00556C1E"/>
    <w:rsid w:val="00560959"/>
    <w:rsid w:val="00560DC8"/>
    <w:rsid w:val="00565A12"/>
    <w:rsid w:val="005667FF"/>
    <w:rsid w:val="0057064A"/>
    <w:rsid w:val="00573344"/>
    <w:rsid w:val="005739DE"/>
    <w:rsid w:val="00574B43"/>
    <w:rsid w:val="00582D32"/>
    <w:rsid w:val="00583F9B"/>
    <w:rsid w:val="005909B1"/>
    <w:rsid w:val="00593E83"/>
    <w:rsid w:val="005A217F"/>
    <w:rsid w:val="005A45B4"/>
    <w:rsid w:val="005A7744"/>
    <w:rsid w:val="005B0D29"/>
    <w:rsid w:val="005B1927"/>
    <w:rsid w:val="005B49B8"/>
    <w:rsid w:val="005B5821"/>
    <w:rsid w:val="005B598A"/>
    <w:rsid w:val="005B72EB"/>
    <w:rsid w:val="005B77C6"/>
    <w:rsid w:val="005C0C2C"/>
    <w:rsid w:val="005C2039"/>
    <w:rsid w:val="005C4EB5"/>
    <w:rsid w:val="005C5925"/>
    <w:rsid w:val="005C6DF9"/>
    <w:rsid w:val="005D1A33"/>
    <w:rsid w:val="005D3439"/>
    <w:rsid w:val="005D538E"/>
    <w:rsid w:val="005E015B"/>
    <w:rsid w:val="005E077A"/>
    <w:rsid w:val="005E16E8"/>
    <w:rsid w:val="005E2DF8"/>
    <w:rsid w:val="005E3ED8"/>
    <w:rsid w:val="005E5C10"/>
    <w:rsid w:val="005F2C78"/>
    <w:rsid w:val="005F4815"/>
    <w:rsid w:val="005F56B0"/>
    <w:rsid w:val="005F6FBD"/>
    <w:rsid w:val="00600BA3"/>
    <w:rsid w:val="00603A58"/>
    <w:rsid w:val="00607728"/>
    <w:rsid w:val="0061388F"/>
    <w:rsid w:val="006144E4"/>
    <w:rsid w:val="006149C3"/>
    <w:rsid w:val="00617977"/>
    <w:rsid w:val="0062177C"/>
    <w:rsid w:val="00622D53"/>
    <w:rsid w:val="00623636"/>
    <w:rsid w:val="00623D12"/>
    <w:rsid w:val="0062579E"/>
    <w:rsid w:val="00625D6D"/>
    <w:rsid w:val="0063148C"/>
    <w:rsid w:val="00635143"/>
    <w:rsid w:val="006355EB"/>
    <w:rsid w:val="00635AC4"/>
    <w:rsid w:val="006378BA"/>
    <w:rsid w:val="00637F18"/>
    <w:rsid w:val="0064021D"/>
    <w:rsid w:val="006413FF"/>
    <w:rsid w:val="00643804"/>
    <w:rsid w:val="0064790F"/>
    <w:rsid w:val="00650299"/>
    <w:rsid w:val="00651114"/>
    <w:rsid w:val="00652B89"/>
    <w:rsid w:val="00653808"/>
    <w:rsid w:val="00655FC5"/>
    <w:rsid w:val="006562CE"/>
    <w:rsid w:val="006575AE"/>
    <w:rsid w:val="006645BB"/>
    <w:rsid w:val="00665BED"/>
    <w:rsid w:val="00667C8D"/>
    <w:rsid w:val="00667FA9"/>
    <w:rsid w:val="006723A2"/>
    <w:rsid w:val="006765E4"/>
    <w:rsid w:val="00683C5D"/>
    <w:rsid w:val="00683FAE"/>
    <w:rsid w:val="006844C2"/>
    <w:rsid w:val="00691952"/>
    <w:rsid w:val="00696E0B"/>
    <w:rsid w:val="006A15E8"/>
    <w:rsid w:val="006A167C"/>
    <w:rsid w:val="006A31B2"/>
    <w:rsid w:val="006A3FFD"/>
    <w:rsid w:val="006A7379"/>
    <w:rsid w:val="006A79E2"/>
    <w:rsid w:val="006B0A79"/>
    <w:rsid w:val="006B55B8"/>
    <w:rsid w:val="006C27F7"/>
    <w:rsid w:val="006C387A"/>
    <w:rsid w:val="006D1C63"/>
    <w:rsid w:val="006D2ACC"/>
    <w:rsid w:val="006D3F7A"/>
    <w:rsid w:val="006D6180"/>
    <w:rsid w:val="006D698F"/>
    <w:rsid w:val="006E0353"/>
    <w:rsid w:val="006E16A7"/>
    <w:rsid w:val="006E2B6C"/>
    <w:rsid w:val="006E4FCE"/>
    <w:rsid w:val="006E523D"/>
    <w:rsid w:val="006E7E6D"/>
    <w:rsid w:val="006F1BC9"/>
    <w:rsid w:val="006F2246"/>
    <w:rsid w:val="006F436D"/>
    <w:rsid w:val="00700E6D"/>
    <w:rsid w:val="00712627"/>
    <w:rsid w:val="007141C2"/>
    <w:rsid w:val="00715C48"/>
    <w:rsid w:val="007209F4"/>
    <w:rsid w:val="00720EB7"/>
    <w:rsid w:val="00722461"/>
    <w:rsid w:val="00722505"/>
    <w:rsid w:val="007320EF"/>
    <w:rsid w:val="00733152"/>
    <w:rsid w:val="00740150"/>
    <w:rsid w:val="00742155"/>
    <w:rsid w:val="00743B0B"/>
    <w:rsid w:val="00745E8D"/>
    <w:rsid w:val="0074767D"/>
    <w:rsid w:val="0074784D"/>
    <w:rsid w:val="0075158B"/>
    <w:rsid w:val="007544CB"/>
    <w:rsid w:val="00754570"/>
    <w:rsid w:val="00760DE8"/>
    <w:rsid w:val="007612A2"/>
    <w:rsid w:val="0076206D"/>
    <w:rsid w:val="00764C39"/>
    <w:rsid w:val="0076619D"/>
    <w:rsid w:val="00785269"/>
    <w:rsid w:val="00785CCA"/>
    <w:rsid w:val="0079137B"/>
    <w:rsid w:val="007920FE"/>
    <w:rsid w:val="007A3143"/>
    <w:rsid w:val="007A6EB0"/>
    <w:rsid w:val="007A7DB9"/>
    <w:rsid w:val="007B104E"/>
    <w:rsid w:val="007B1768"/>
    <w:rsid w:val="007B2C4A"/>
    <w:rsid w:val="007B31E7"/>
    <w:rsid w:val="007B6E86"/>
    <w:rsid w:val="007C0CF3"/>
    <w:rsid w:val="007C0D6F"/>
    <w:rsid w:val="007C1894"/>
    <w:rsid w:val="007C1C77"/>
    <w:rsid w:val="007C29C7"/>
    <w:rsid w:val="007C4705"/>
    <w:rsid w:val="007C58A7"/>
    <w:rsid w:val="007D0DFA"/>
    <w:rsid w:val="007D0FAE"/>
    <w:rsid w:val="007D6B8F"/>
    <w:rsid w:val="007E056D"/>
    <w:rsid w:val="007E1197"/>
    <w:rsid w:val="007E308C"/>
    <w:rsid w:val="007E7814"/>
    <w:rsid w:val="007F4C50"/>
    <w:rsid w:val="007F5C52"/>
    <w:rsid w:val="007F7324"/>
    <w:rsid w:val="007F7B43"/>
    <w:rsid w:val="00803CA8"/>
    <w:rsid w:val="0080538C"/>
    <w:rsid w:val="008121D2"/>
    <w:rsid w:val="00814E0A"/>
    <w:rsid w:val="008168CF"/>
    <w:rsid w:val="00816EBC"/>
    <w:rsid w:val="00822581"/>
    <w:rsid w:val="008270EF"/>
    <w:rsid w:val="0082766C"/>
    <w:rsid w:val="008278AB"/>
    <w:rsid w:val="0082795B"/>
    <w:rsid w:val="00827AE8"/>
    <w:rsid w:val="008309DD"/>
    <w:rsid w:val="00830FA8"/>
    <w:rsid w:val="0083227A"/>
    <w:rsid w:val="00835B7C"/>
    <w:rsid w:val="0084610E"/>
    <w:rsid w:val="008508F6"/>
    <w:rsid w:val="008540BD"/>
    <w:rsid w:val="008611D1"/>
    <w:rsid w:val="00866900"/>
    <w:rsid w:val="00870918"/>
    <w:rsid w:val="00870C16"/>
    <w:rsid w:val="00871CDC"/>
    <w:rsid w:val="00873559"/>
    <w:rsid w:val="0087358F"/>
    <w:rsid w:val="00873AF4"/>
    <w:rsid w:val="00874D9E"/>
    <w:rsid w:val="00876A8A"/>
    <w:rsid w:val="00876BAE"/>
    <w:rsid w:val="00881BA1"/>
    <w:rsid w:val="00894F0E"/>
    <w:rsid w:val="008A49FE"/>
    <w:rsid w:val="008A5282"/>
    <w:rsid w:val="008A6D40"/>
    <w:rsid w:val="008A7B35"/>
    <w:rsid w:val="008B1F19"/>
    <w:rsid w:val="008B36D0"/>
    <w:rsid w:val="008B4F7E"/>
    <w:rsid w:val="008C07F4"/>
    <w:rsid w:val="008C2302"/>
    <w:rsid w:val="008C26B8"/>
    <w:rsid w:val="008C3641"/>
    <w:rsid w:val="008C4448"/>
    <w:rsid w:val="008D40BA"/>
    <w:rsid w:val="008D59A3"/>
    <w:rsid w:val="008E39AA"/>
    <w:rsid w:val="008E5190"/>
    <w:rsid w:val="008E5F2C"/>
    <w:rsid w:val="008E6122"/>
    <w:rsid w:val="008E68F8"/>
    <w:rsid w:val="008F115A"/>
    <w:rsid w:val="008F208F"/>
    <w:rsid w:val="008F4327"/>
    <w:rsid w:val="00910F47"/>
    <w:rsid w:val="0091183C"/>
    <w:rsid w:val="00911B25"/>
    <w:rsid w:val="00917A55"/>
    <w:rsid w:val="00922DAF"/>
    <w:rsid w:val="00925610"/>
    <w:rsid w:val="00927C69"/>
    <w:rsid w:val="0093288D"/>
    <w:rsid w:val="00933990"/>
    <w:rsid w:val="009400FF"/>
    <w:rsid w:val="00944463"/>
    <w:rsid w:val="00951D81"/>
    <w:rsid w:val="00952D3C"/>
    <w:rsid w:val="00953E24"/>
    <w:rsid w:val="00960994"/>
    <w:rsid w:val="00963159"/>
    <w:rsid w:val="00967862"/>
    <w:rsid w:val="00970677"/>
    <w:rsid w:val="00973DAE"/>
    <w:rsid w:val="00974FF6"/>
    <w:rsid w:val="009767F1"/>
    <w:rsid w:val="009771FE"/>
    <w:rsid w:val="00977F52"/>
    <w:rsid w:val="00982084"/>
    <w:rsid w:val="00984F38"/>
    <w:rsid w:val="00985271"/>
    <w:rsid w:val="00985A08"/>
    <w:rsid w:val="00986F04"/>
    <w:rsid w:val="00987B47"/>
    <w:rsid w:val="00987ECD"/>
    <w:rsid w:val="00991BC0"/>
    <w:rsid w:val="009933DB"/>
    <w:rsid w:val="00995963"/>
    <w:rsid w:val="009A1DE6"/>
    <w:rsid w:val="009A2025"/>
    <w:rsid w:val="009A593B"/>
    <w:rsid w:val="009A597A"/>
    <w:rsid w:val="009B61EB"/>
    <w:rsid w:val="009B79FD"/>
    <w:rsid w:val="009B7A20"/>
    <w:rsid w:val="009C185B"/>
    <w:rsid w:val="009C2064"/>
    <w:rsid w:val="009C2538"/>
    <w:rsid w:val="009C4E9D"/>
    <w:rsid w:val="009C6730"/>
    <w:rsid w:val="009D11F8"/>
    <w:rsid w:val="009D1697"/>
    <w:rsid w:val="009D6CFE"/>
    <w:rsid w:val="009D6F4C"/>
    <w:rsid w:val="009E1DF0"/>
    <w:rsid w:val="009E2665"/>
    <w:rsid w:val="009F3A46"/>
    <w:rsid w:val="009F3A7D"/>
    <w:rsid w:val="009F3C28"/>
    <w:rsid w:val="009F6520"/>
    <w:rsid w:val="00A014F8"/>
    <w:rsid w:val="00A05020"/>
    <w:rsid w:val="00A0520A"/>
    <w:rsid w:val="00A070C0"/>
    <w:rsid w:val="00A10E24"/>
    <w:rsid w:val="00A11E96"/>
    <w:rsid w:val="00A21F7F"/>
    <w:rsid w:val="00A2243A"/>
    <w:rsid w:val="00A234AF"/>
    <w:rsid w:val="00A23675"/>
    <w:rsid w:val="00A23F83"/>
    <w:rsid w:val="00A25EAF"/>
    <w:rsid w:val="00A265A2"/>
    <w:rsid w:val="00A26B1E"/>
    <w:rsid w:val="00A27EB3"/>
    <w:rsid w:val="00A330AF"/>
    <w:rsid w:val="00A354E4"/>
    <w:rsid w:val="00A35CBF"/>
    <w:rsid w:val="00A37D85"/>
    <w:rsid w:val="00A41F3E"/>
    <w:rsid w:val="00A42AC5"/>
    <w:rsid w:val="00A5173C"/>
    <w:rsid w:val="00A518DB"/>
    <w:rsid w:val="00A53C79"/>
    <w:rsid w:val="00A61AEF"/>
    <w:rsid w:val="00A629B1"/>
    <w:rsid w:val="00A64798"/>
    <w:rsid w:val="00A672DB"/>
    <w:rsid w:val="00A67378"/>
    <w:rsid w:val="00A70D88"/>
    <w:rsid w:val="00A73E2D"/>
    <w:rsid w:val="00A762AA"/>
    <w:rsid w:val="00A7647B"/>
    <w:rsid w:val="00A911AE"/>
    <w:rsid w:val="00A93338"/>
    <w:rsid w:val="00AA722B"/>
    <w:rsid w:val="00AA7D91"/>
    <w:rsid w:val="00AB1194"/>
    <w:rsid w:val="00AB251A"/>
    <w:rsid w:val="00AB5132"/>
    <w:rsid w:val="00AB5538"/>
    <w:rsid w:val="00AB6496"/>
    <w:rsid w:val="00AB6906"/>
    <w:rsid w:val="00AC01F1"/>
    <w:rsid w:val="00AD2345"/>
    <w:rsid w:val="00AD2402"/>
    <w:rsid w:val="00AD6D56"/>
    <w:rsid w:val="00AE4E5C"/>
    <w:rsid w:val="00AF037B"/>
    <w:rsid w:val="00AF173A"/>
    <w:rsid w:val="00AF2924"/>
    <w:rsid w:val="00B02EE6"/>
    <w:rsid w:val="00B05488"/>
    <w:rsid w:val="00B066A4"/>
    <w:rsid w:val="00B06E15"/>
    <w:rsid w:val="00B07A13"/>
    <w:rsid w:val="00B102E0"/>
    <w:rsid w:val="00B11709"/>
    <w:rsid w:val="00B15620"/>
    <w:rsid w:val="00B26133"/>
    <w:rsid w:val="00B26935"/>
    <w:rsid w:val="00B311DB"/>
    <w:rsid w:val="00B36E01"/>
    <w:rsid w:val="00B37396"/>
    <w:rsid w:val="00B4279B"/>
    <w:rsid w:val="00B45FC9"/>
    <w:rsid w:val="00B474C5"/>
    <w:rsid w:val="00B5514F"/>
    <w:rsid w:val="00B57732"/>
    <w:rsid w:val="00B61CCA"/>
    <w:rsid w:val="00B6277B"/>
    <w:rsid w:val="00B638F7"/>
    <w:rsid w:val="00B6784E"/>
    <w:rsid w:val="00B76F35"/>
    <w:rsid w:val="00B77A06"/>
    <w:rsid w:val="00B81138"/>
    <w:rsid w:val="00B83CA4"/>
    <w:rsid w:val="00B83D1C"/>
    <w:rsid w:val="00B84A9E"/>
    <w:rsid w:val="00B90885"/>
    <w:rsid w:val="00B92240"/>
    <w:rsid w:val="00BA1881"/>
    <w:rsid w:val="00BA661F"/>
    <w:rsid w:val="00BB1549"/>
    <w:rsid w:val="00BC4CA9"/>
    <w:rsid w:val="00BC4E67"/>
    <w:rsid w:val="00BC7697"/>
    <w:rsid w:val="00BC7CCF"/>
    <w:rsid w:val="00BD75B8"/>
    <w:rsid w:val="00BE09A7"/>
    <w:rsid w:val="00BE1FEC"/>
    <w:rsid w:val="00BE34CB"/>
    <w:rsid w:val="00BE470B"/>
    <w:rsid w:val="00BE7C73"/>
    <w:rsid w:val="00BF5839"/>
    <w:rsid w:val="00BF5F7E"/>
    <w:rsid w:val="00BF6178"/>
    <w:rsid w:val="00BF62FF"/>
    <w:rsid w:val="00C03C2E"/>
    <w:rsid w:val="00C04B59"/>
    <w:rsid w:val="00C07EC7"/>
    <w:rsid w:val="00C129A7"/>
    <w:rsid w:val="00C12A3F"/>
    <w:rsid w:val="00C15DBE"/>
    <w:rsid w:val="00C16448"/>
    <w:rsid w:val="00C261C7"/>
    <w:rsid w:val="00C37442"/>
    <w:rsid w:val="00C50248"/>
    <w:rsid w:val="00C5102E"/>
    <w:rsid w:val="00C51A83"/>
    <w:rsid w:val="00C55F39"/>
    <w:rsid w:val="00C57037"/>
    <w:rsid w:val="00C57A91"/>
    <w:rsid w:val="00C6157D"/>
    <w:rsid w:val="00C71C1F"/>
    <w:rsid w:val="00C72C63"/>
    <w:rsid w:val="00C80F72"/>
    <w:rsid w:val="00C81210"/>
    <w:rsid w:val="00C824FC"/>
    <w:rsid w:val="00C83C03"/>
    <w:rsid w:val="00C9084B"/>
    <w:rsid w:val="00C91213"/>
    <w:rsid w:val="00C956E6"/>
    <w:rsid w:val="00C95737"/>
    <w:rsid w:val="00CA180F"/>
    <w:rsid w:val="00CA5EBB"/>
    <w:rsid w:val="00CA65CE"/>
    <w:rsid w:val="00CB06A3"/>
    <w:rsid w:val="00CB2F32"/>
    <w:rsid w:val="00CB67CC"/>
    <w:rsid w:val="00CC01C2"/>
    <w:rsid w:val="00CC4163"/>
    <w:rsid w:val="00CE23F5"/>
    <w:rsid w:val="00CE3E9D"/>
    <w:rsid w:val="00CF1EEA"/>
    <w:rsid w:val="00CF21F2"/>
    <w:rsid w:val="00CF6386"/>
    <w:rsid w:val="00CF67F4"/>
    <w:rsid w:val="00CF6AA4"/>
    <w:rsid w:val="00CF799E"/>
    <w:rsid w:val="00D00496"/>
    <w:rsid w:val="00D01D69"/>
    <w:rsid w:val="00D02712"/>
    <w:rsid w:val="00D03B57"/>
    <w:rsid w:val="00D046A7"/>
    <w:rsid w:val="00D1025A"/>
    <w:rsid w:val="00D13601"/>
    <w:rsid w:val="00D17A75"/>
    <w:rsid w:val="00D214D0"/>
    <w:rsid w:val="00D228F2"/>
    <w:rsid w:val="00D25BB8"/>
    <w:rsid w:val="00D2677E"/>
    <w:rsid w:val="00D26F4B"/>
    <w:rsid w:val="00D27E1C"/>
    <w:rsid w:val="00D30775"/>
    <w:rsid w:val="00D34AC6"/>
    <w:rsid w:val="00D42E05"/>
    <w:rsid w:val="00D5483B"/>
    <w:rsid w:val="00D57A84"/>
    <w:rsid w:val="00D618E0"/>
    <w:rsid w:val="00D618EA"/>
    <w:rsid w:val="00D6546B"/>
    <w:rsid w:val="00D6584F"/>
    <w:rsid w:val="00D7552C"/>
    <w:rsid w:val="00D81C2C"/>
    <w:rsid w:val="00D84739"/>
    <w:rsid w:val="00D868C1"/>
    <w:rsid w:val="00D90AD6"/>
    <w:rsid w:val="00D93F39"/>
    <w:rsid w:val="00D959A0"/>
    <w:rsid w:val="00DA1231"/>
    <w:rsid w:val="00DB031F"/>
    <w:rsid w:val="00DB178B"/>
    <w:rsid w:val="00DC00EC"/>
    <w:rsid w:val="00DC01B5"/>
    <w:rsid w:val="00DC17D3"/>
    <w:rsid w:val="00DC181E"/>
    <w:rsid w:val="00DC1FB8"/>
    <w:rsid w:val="00DC5350"/>
    <w:rsid w:val="00DC54D7"/>
    <w:rsid w:val="00DD4BED"/>
    <w:rsid w:val="00DE0FE0"/>
    <w:rsid w:val="00DE39F0"/>
    <w:rsid w:val="00DE3CB1"/>
    <w:rsid w:val="00DE5510"/>
    <w:rsid w:val="00DF0AF3"/>
    <w:rsid w:val="00DF1B7C"/>
    <w:rsid w:val="00DF243F"/>
    <w:rsid w:val="00DF4329"/>
    <w:rsid w:val="00DF66C0"/>
    <w:rsid w:val="00DF7E9F"/>
    <w:rsid w:val="00E016EA"/>
    <w:rsid w:val="00E112DD"/>
    <w:rsid w:val="00E13839"/>
    <w:rsid w:val="00E1416E"/>
    <w:rsid w:val="00E1525D"/>
    <w:rsid w:val="00E168EF"/>
    <w:rsid w:val="00E2013A"/>
    <w:rsid w:val="00E21CE9"/>
    <w:rsid w:val="00E25635"/>
    <w:rsid w:val="00E27D7E"/>
    <w:rsid w:val="00E31124"/>
    <w:rsid w:val="00E32247"/>
    <w:rsid w:val="00E341CA"/>
    <w:rsid w:val="00E36DD2"/>
    <w:rsid w:val="00E377E0"/>
    <w:rsid w:val="00E37FE7"/>
    <w:rsid w:val="00E42E13"/>
    <w:rsid w:val="00E44DFC"/>
    <w:rsid w:val="00E45E03"/>
    <w:rsid w:val="00E53D56"/>
    <w:rsid w:val="00E5536D"/>
    <w:rsid w:val="00E564AD"/>
    <w:rsid w:val="00E56D5C"/>
    <w:rsid w:val="00E60F6F"/>
    <w:rsid w:val="00E613C6"/>
    <w:rsid w:val="00E6257C"/>
    <w:rsid w:val="00E63C59"/>
    <w:rsid w:val="00E71D63"/>
    <w:rsid w:val="00E80363"/>
    <w:rsid w:val="00E83C69"/>
    <w:rsid w:val="00E844A4"/>
    <w:rsid w:val="00E852E3"/>
    <w:rsid w:val="00E86A6C"/>
    <w:rsid w:val="00E8702A"/>
    <w:rsid w:val="00E96338"/>
    <w:rsid w:val="00E97E96"/>
    <w:rsid w:val="00EA089D"/>
    <w:rsid w:val="00EA0FFD"/>
    <w:rsid w:val="00EA1DB2"/>
    <w:rsid w:val="00EA43D5"/>
    <w:rsid w:val="00EA5C11"/>
    <w:rsid w:val="00EA6EBF"/>
    <w:rsid w:val="00EA778D"/>
    <w:rsid w:val="00EB2627"/>
    <w:rsid w:val="00EB4CEF"/>
    <w:rsid w:val="00EB7117"/>
    <w:rsid w:val="00EB7BF9"/>
    <w:rsid w:val="00EC2864"/>
    <w:rsid w:val="00EC3610"/>
    <w:rsid w:val="00EC3E28"/>
    <w:rsid w:val="00EC3E7A"/>
    <w:rsid w:val="00EC571A"/>
    <w:rsid w:val="00EC674A"/>
    <w:rsid w:val="00EC74C1"/>
    <w:rsid w:val="00ED1612"/>
    <w:rsid w:val="00ED3411"/>
    <w:rsid w:val="00ED37B7"/>
    <w:rsid w:val="00ED4B5B"/>
    <w:rsid w:val="00EE42CA"/>
    <w:rsid w:val="00EE4F7B"/>
    <w:rsid w:val="00F02395"/>
    <w:rsid w:val="00F1023F"/>
    <w:rsid w:val="00F10E45"/>
    <w:rsid w:val="00F114C9"/>
    <w:rsid w:val="00F15C8F"/>
    <w:rsid w:val="00F15CF0"/>
    <w:rsid w:val="00F20CDE"/>
    <w:rsid w:val="00F211E6"/>
    <w:rsid w:val="00F217FF"/>
    <w:rsid w:val="00F2237B"/>
    <w:rsid w:val="00F2508A"/>
    <w:rsid w:val="00F25662"/>
    <w:rsid w:val="00F26252"/>
    <w:rsid w:val="00F26556"/>
    <w:rsid w:val="00F31955"/>
    <w:rsid w:val="00F322A4"/>
    <w:rsid w:val="00F32830"/>
    <w:rsid w:val="00F3589C"/>
    <w:rsid w:val="00F41900"/>
    <w:rsid w:val="00F41F7F"/>
    <w:rsid w:val="00F44393"/>
    <w:rsid w:val="00F475CA"/>
    <w:rsid w:val="00F50911"/>
    <w:rsid w:val="00F51BA8"/>
    <w:rsid w:val="00F55F42"/>
    <w:rsid w:val="00F61B7D"/>
    <w:rsid w:val="00F656A7"/>
    <w:rsid w:val="00F67D0E"/>
    <w:rsid w:val="00F707DC"/>
    <w:rsid w:val="00F73281"/>
    <w:rsid w:val="00F7514B"/>
    <w:rsid w:val="00F844A6"/>
    <w:rsid w:val="00F84A12"/>
    <w:rsid w:val="00F87C99"/>
    <w:rsid w:val="00F9287D"/>
    <w:rsid w:val="00F951B5"/>
    <w:rsid w:val="00F95CC0"/>
    <w:rsid w:val="00F9604C"/>
    <w:rsid w:val="00FA0362"/>
    <w:rsid w:val="00FA124A"/>
    <w:rsid w:val="00FA44E3"/>
    <w:rsid w:val="00FB0F19"/>
    <w:rsid w:val="00FB4C51"/>
    <w:rsid w:val="00FC013A"/>
    <w:rsid w:val="00FC0415"/>
    <w:rsid w:val="00FC08DD"/>
    <w:rsid w:val="00FC2316"/>
    <w:rsid w:val="00FC2332"/>
    <w:rsid w:val="00FC2CFD"/>
    <w:rsid w:val="00FC34E4"/>
    <w:rsid w:val="00FC66D0"/>
    <w:rsid w:val="00FC7F04"/>
    <w:rsid w:val="00FD2C76"/>
    <w:rsid w:val="00FD5E75"/>
    <w:rsid w:val="00FE061E"/>
    <w:rsid w:val="00FE2516"/>
    <w:rsid w:val="00FE389D"/>
    <w:rsid w:val="00FE3BF8"/>
    <w:rsid w:val="00FF28B3"/>
    <w:rsid w:val="00FF57A8"/>
    <w:rsid w:val="09C2091D"/>
    <w:rsid w:val="09F1FF77"/>
    <w:rsid w:val="0D29DA6B"/>
    <w:rsid w:val="111D7A52"/>
    <w:rsid w:val="13E2DD22"/>
    <w:rsid w:val="151210C8"/>
    <w:rsid w:val="1616B93E"/>
    <w:rsid w:val="16601094"/>
    <w:rsid w:val="176F2576"/>
    <w:rsid w:val="1815F707"/>
    <w:rsid w:val="1F5D06B1"/>
    <w:rsid w:val="1FE920B6"/>
    <w:rsid w:val="20EAC262"/>
    <w:rsid w:val="2245BCC1"/>
    <w:rsid w:val="2687B7C8"/>
    <w:rsid w:val="2A32FB87"/>
    <w:rsid w:val="2A8DA6DE"/>
    <w:rsid w:val="2FFA7FBD"/>
    <w:rsid w:val="3405408D"/>
    <w:rsid w:val="350C0F5C"/>
    <w:rsid w:val="362509C8"/>
    <w:rsid w:val="3737B0BC"/>
    <w:rsid w:val="39937B19"/>
    <w:rsid w:val="3D0FCB04"/>
    <w:rsid w:val="3D5CF3AA"/>
    <w:rsid w:val="3D6B5943"/>
    <w:rsid w:val="43A8A284"/>
    <w:rsid w:val="446B3973"/>
    <w:rsid w:val="45A54681"/>
    <w:rsid w:val="490F9ADA"/>
    <w:rsid w:val="4B377D2E"/>
    <w:rsid w:val="4BB0FA31"/>
    <w:rsid w:val="4DCA5993"/>
    <w:rsid w:val="4EBEBE17"/>
    <w:rsid w:val="50E00A6D"/>
    <w:rsid w:val="55BFD174"/>
    <w:rsid w:val="5832478B"/>
    <w:rsid w:val="5DBAE2FA"/>
    <w:rsid w:val="61762237"/>
    <w:rsid w:val="62C3D481"/>
    <w:rsid w:val="65AB61D7"/>
    <w:rsid w:val="6CD976DA"/>
    <w:rsid w:val="6E73A4B4"/>
    <w:rsid w:val="71580D70"/>
    <w:rsid w:val="757EEB62"/>
    <w:rsid w:val="75D3F9BD"/>
    <w:rsid w:val="76622730"/>
    <w:rsid w:val="7690E66D"/>
    <w:rsid w:val="772D9069"/>
    <w:rsid w:val="7F528447"/>
    <w:rsid w:val="7FF3AF4D"/>
    <w:rsid w:val="7FF4D2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B8061"/>
  <w15:docId w15:val="{47B09156-93B3-4832-AEA5-0DAC9516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uiPriority w:val="99"/>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AB6906"/>
  </w:style>
  <w:style w:type="character" w:styleId="Hyperlink">
    <w:name w:val="Hyperlink"/>
    <w:basedOn w:val="DefaultParagraphFont"/>
    <w:unhideWhenUsed/>
    <w:rsid w:val="000F444A"/>
    <w:rPr>
      <w:color w:val="0000FF" w:themeColor="hyperlink"/>
      <w:u w:val="single"/>
    </w:rPr>
  </w:style>
  <w:style w:type="character" w:styleId="UnresolvedMention">
    <w:name w:val="Unresolved Mention"/>
    <w:basedOn w:val="DefaultParagraphFont"/>
    <w:uiPriority w:val="99"/>
    <w:unhideWhenUsed/>
    <w:rsid w:val="00CF6386"/>
    <w:rPr>
      <w:color w:val="605E5C"/>
      <w:shd w:val="clear" w:color="auto" w:fill="E1DFDD"/>
    </w:rPr>
  </w:style>
  <w:style w:type="paragraph" w:styleId="Title">
    <w:name w:val="Title"/>
    <w:basedOn w:val="Normal"/>
    <w:next w:val="Normal"/>
    <w:link w:val="TitleChar"/>
    <w:uiPriority w:val="10"/>
    <w:qFormat/>
    <w:rsid w:val="00250335"/>
    <w:pPr>
      <w:tabs>
        <w:tab w:val="clear" w:pos="1134"/>
        <w:tab w:val="clear" w:pos="1871"/>
        <w:tab w:val="clear" w:pos="2268"/>
      </w:tabs>
      <w:overflowPunct/>
      <w:autoSpaceDE/>
      <w:autoSpaceDN/>
      <w:adjustRightInd/>
      <w:spacing w:before="0"/>
      <w:contextualSpacing/>
      <w:textAlignment w:val="auto"/>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250335"/>
    <w:rPr>
      <w:rFonts w:asciiTheme="majorHAnsi" w:eastAsiaTheme="majorEastAsia" w:hAnsiTheme="majorHAnsi" w:cstheme="majorBidi"/>
      <w:spacing w:val="-10"/>
      <w:kern w:val="28"/>
      <w:sz w:val="56"/>
      <w:szCs w:val="56"/>
      <w:lang w:eastAsia="en-US"/>
    </w:rPr>
  </w:style>
  <w:style w:type="character" w:customStyle="1" w:styleId="Heading1Char">
    <w:name w:val="Heading 1 Char"/>
    <w:basedOn w:val="DefaultParagraphFont"/>
    <w:link w:val="Heading1"/>
    <w:uiPriority w:val="9"/>
    <w:rsid w:val="00250335"/>
    <w:rPr>
      <w:rFonts w:ascii="Times New Roman" w:hAnsi="Times New Roman"/>
      <w:b/>
      <w:sz w:val="28"/>
      <w:lang w:val="en-GB" w:eastAsia="en-US"/>
    </w:rPr>
  </w:style>
  <w:style w:type="paragraph" w:customStyle="1" w:styleId="NewTitle">
    <w:name w:val="NewTitle"/>
    <w:basedOn w:val="Title"/>
    <w:link w:val="NewTitleChar"/>
    <w:rsid w:val="00250335"/>
    <w:pPr>
      <w:jc w:val="center"/>
    </w:pPr>
    <w:rPr>
      <w:b/>
      <w:sz w:val="36"/>
    </w:rPr>
  </w:style>
  <w:style w:type="paragraph" w:customStyle="1" w:styleId="NewHeading1">
    <w:name w:val="NewHeading1"/>
    <w:basedOn w:val="Heading1"/>
    <w:link w:val="NewHeading1Char"/>
    <w:rsid w:val="00250335"/>
    <w:pPr>
      <w:numPr>
        <w:numId w:val="2"/>
      </w:numPr>
      <w:tabs>
        <w:tab w:val="clear" w:pos="1134"/>
        <w:tab w:val="clear" w:pos="1871"/>
        <w:tab w:val="clear" w:pos="2268"/>
      </w:tabs>
      <w:overflowPunct/>
      <w:autoSpaceDE/>
      <w:autoSpaceDN/>
      <w:adjustRightInd/>
      <w:spacing w:before="240" w:line="259" w:lineRule="auto"/>
      <w:ind w:left="360"/>
      <w:textAlignment w:val="auto"/>
    </w:pPr>
    <w:rPr>
      <w:rFonts w:asciiTheme="majorHAnsi" w:eastAsiaTheme="majorEastAsia" w:hAnsiTheme="majorHAnsi" w:cstheme="majorBidi"/>
      <w:sz w:val="22"/>
      <w:szCs w:val="32"/>
    </w:rPr>
  </w:style>
  <w:style w:type="character" w:customStyle="1" w:styleId="NewTitleChar">
    <w:name w:val="NewTitle Char"/>
    <w:basedOn w:val="TitleChar"/>
    <w:link w:val="NewTitle"/>
    <w:rsid w:val="00250335"/>
    <w:rPr>
      <w:rFonts w:asciiTheme="majorHAnsi" w:eastAsiaTheme="majorEastAsia" w:hAnsiTheme="majorHAnsi" w:cstheme="majorBidi"/>
      <w:b/>
      <w:spacing w:val="-10"/>
      <w:kern w:val="28"/>
      <w:sz w:val="36"/>
      <w:szCs w:val="56"/>
      <w:lang w:eastAsia="en-US"/>
    </w:rPr>
  </w:style>
  <w:style w:type="paragraph" w:styleId="ListParagraph">
    <w:name w:val="List Paragraph"/>
    <w:basedOn w:val="Normal"/>
    <w:uiPriority w:val="34"/>
    <w:qFormat/>
    <w:rsid w:val="0025033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character" w:customStyle="1" w:styleId="NewHeading1Char">
    <w:name w:val="NewHeading1 Char"/>
    <w:basedOn w:val="Heading1Char"/>
    <w:link w:val="NewHeading1"/>
    <w:rsid w:val="00250335"/>
    <w:rPr>
      <w:rFonts w:asciiTheme="majorHAnsi" w:eastAsiaTheme="majorEastAsia" w:hAnsiTheme="majorHAnsi" w:cstheme="majorBidi"/>
      <w:b/>
      <w:sz w:val="22"/>
      <w:szCs w:val="32"/>
      <w:lang w:val="en-GB" w:eastAsia="en-US"/>
    </w:rPr>
  </w:style>
  <w:style w:type="character" w:styleId="CommentReference">
    <w:name w:val="annotation reference"/>
    <w:basedOn w:val="DefaultParagraphFont"/>
    <w:uiPriority w:val="99"/>
    <w:semiHidden/>
    <w:unhideWhenUsed/>
    <w:rsid w:val="00250335"/>
    <w:rPr>
      <w:sz w:val="16"/>
      <w:szCs w:val="16"/>
    </w:rPr>
  </w:style>
  <w:style w:type="paragraph" w:styleId="CommentText">
    <w:name w:val="annotation text"/>
    <w:basedOn w:val="Normal"/>
    <w:link w:val="CommentTextChar"/>
    <w:uiPriority w:val="99"/>
    <w:unhideWhenUsed/>
    <w:rsid w:val="00250335"/>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lang w:val="en-US"/>
    </w:rPr>
  </w:style>
  <w:style w:type="character" w:customStyle="1" w:styleId="CommentTextChar">
    <w:name w:val="Comment Text Char"/>
    <w:basedOn w:val="DefaultParagraphFont"/>
    <w:link w:val="CommentText"/>
    <w:uiPriority w:val="99"/>
    <w:rsid w:val="00250335"/>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50335"/>
    <w:rPr>
      <w:b/>
      <w:bCs/>
    </w:rPr>
  </w:style>
  <w:style w:type="character" w:customStyle="1" w:styleId="CommentSubjectChar">
    <w:name w:val="Comment Subject Char"/>
    <w:basedOn w:val="CommentTextChar"/>
    <w:link w:val="CommentSubject"/>
    <w:uiPriority w:val="99"/>
    <w:semiHidden/>
    <w:rsid w:val="00250335"/>
    <w:rPr>
      <w:rFonts w:asciiTheme="minorHAnsi" w:eastAsiaTheme="minorHAnsi" w:hAnsiTheme="minorHAnsi" w:cstheme="minorBidi"/>
      <w:b/>
      <w:bCs/>
      <w:lang w:eastAsia="en-US"/>
    </w:rPr>
  </w:style>
  <w:style w:type="table" w:styleId="TableGrid">
    <w:name w:val="Table Grid"/>
    <w:basedOn w:val="TableNormal"/>
    <w:rsid w:val="002503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50335"/>
    <w:rPr>
      <w:color w:val="2B579A"/>
      <w:shd w:val="clear" w:color="auto" w:fill="E6E6E6"/>
    </w:rPr>
  </w:style>
  <w:style w:type="paragraph" w:styleId="Caption">
    <w:name w:val="caption"/>
    <w:basedOn w:val="Normal"/>
    <w:next w:val="Normal"/>
    <w:uiPriority w:val="35"/>
    <w:unhideWhenUsed/>
    <w:qFormat/>
    <w:rsid w:val="0025033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i/>
      <w:iCs/>
      <w:color w:val="1F497D" w:themeColor="text2"/>
      <w:sz w:val="18"/>
      <w:szCs w:val="18"/>
      <w:lang w:val="en-US"/>
    </w:rPr>
  </w:style>
  <w:style w:type="paragraph" w:styleId="Revision">
    <w:name w:val="Revision"/>
    <w:hidden/>
    <w:uiPriority w:val="99"/>
    <w:semiHidden/>
    <w:rsid w:val="00250335"/>
    <w:rPr>
      <w:rFonts w:asciiTheme="minorHAnsi" w:eastAsiaTheme="minorHAnsi" w:hAnsiTheme="minorHAnsi" w:cstheme="minorBidi"/>
      <w:sz w:val="22"/>
      <w:szCs w:val="22"/>
      <w:lang w:eastAsia="en-US"/>
    </w:rPr>
  </w:style>
  <w:style w:type="character" w:styleId="FollowedHyperlink">
    <w:name w:val="FollowedHyperlink"/>
    <w:basedOn w:val="DefaultParagraphFont"/>
    <w:semiHidden/>
    <w:unhideWhenUsed/>
    <w:rsid w:val="005A217F"/>
    <w:rPr>
      <w:color w:val="800080" w:themeColor="followedHyperlink"/>
      <w:u w:val="single"/>
    </w:rPr>
  </w:style>
  <w:style w:type="character" w:styleId="Emphasis">
    <w:name w:val="Emphasis"/>
    <w:basedOn w:val="DefaultParagraphFont"/>
    <w:uiPriority w:val="20"/>
    <w:qFormat/>
    <w:rsid w:val="00CA180F"/>
    <w:rPr>
      <w:i/>
      <w:iCs/>
    </w:rPr>
  </w:style>
  <w:style w:type="character" w:customStyle="1" w:styleId="HeadingbChar">
    <w:name w:val="Heading_b Char"/>
    <w:link w:val="Headingb"/>
    <w:locked/>
    <w:rsid w:val="00803CA8"/>
    <w:rPr>
      <w:rFonts w:ascii="Times New Roman Bold" w:hAnsi="Times New Roman Bold" w:cs="Times New Roman Bold"/>
      <w:b/>
      <w:sz w:val="24"/>
      <w:lang w:val="en-GB"/>
    </w:rPr>
  </w:style>
  <w:style w:type="paragraph" w:customStyle="1" w:styleId="HeadingSum">
    <w:name w:val="Heading_Sum"/>
    <w:basedOn w:val="Headingb"/>
    <w:next w:val="Normal"/>
    <w:autoRedefine/>
    <w:rsid w:val="00803CA8"/>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Summary">
    <w:name w:val="Summary"/>
    <w:basedOn w:val="Normal"/>
    <w:next w:val="Normalaftertitle"/>
    <w:autoRedefine/>
    <w:rsid w:val="00803CA8"/>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 w:type="character" w:customStyle="1" w:styleId="TabletextChar">
    <w:name w:val="Table_text Char"/>
    <w:link w:val="Tabletext"/>
    <w:locked/>
    <w:rsid w:val="002D1124"/>
    <w:rPr>
      <w:rFonts w:ascii="Times New Roman" w:hAnsi="Times New Roman"/>
      <w:lang w:val="en-GB" w:eastAsia="en-US"/>
    </w:rPr>
  </w:style>
  <w:style w:type="character" w:customStyle="1" w:styleId="TabletitleChar">
    <w:name w:val="Table_title Char"/>
    <w:link w:val="Tabletitle"/>
    <w:locked/>
    <w:rsid w:val="002D1124"/>
    <w:rPr>
      <w:rFonts w:ascii="Times New Roman Bold" w:hAnsi="Times New Roman Bold"/>
      <w:b/>
      <w:lang w:val="en-GB" w:eastAsia="en-US"/>
    </w:rPr>
  </w:style>
  <w:style w:type="character" w:customStyle="1" w:styleId="TableNo0">
    <w:name w:val="Table_No Знак"/>
    <w:link w:val="TableNo"/>
    <w:locked/>
    <w:rsid w:val="002D1124"/>
    <w:rPr>
      <w:rFonts w:ascii="Times New Roman" w:hAnsi="Times New Roman"/>
      <w:caps/>
      <w:lang w:val="en-GB" w:eastAsia="en-US"/>
    </w:rPr>
  </w:style>
  <w:style w:type="character" w:customStyle="1" w:styleId="TableheadChar">
    <w:name w:val="Table_head Char"/>
    <w:link w:val="Tablehead"/>
    <w:locked/>
    <w:rsid w:val="002D1124"/>
    <w:rPr>
      <w:rFonts w:ascii="Times New Roman Bold" w:hAnsi="Times New Roman Bold" w:cs="Times New Roman Bold"/>
      <w:b/>
      <w:lang w:val="en-GB" w:eastAsia="en-US"/>
    </w:rPr>
  </w:style>
  <w:style w:type="character" w:customStyle="1" w:styleId="cf01">
    <w:name w:val="cf01"/>
    <w:basedOn w:val="DefaultParagraphFont"/>
    <w:rsid w:val="00D84739"/>
    <w:rPr>
      <w:rFonts w:ascii="Segoe UI" w:hAnsi="Segoe UI" w:cs="Segoe UI" w:hint="default"/>
      <w:sz w:val="18"/>
      <w:szCs w:val="18"/>
    </w:rPr>
  </w:style>
  <w:style w:type="character" w:customStyle="1" w:styleId="normaltextrun">
    <w:name w:val="normaltextrun"/>
    <w:basedOn w:val="DefaultParagraphFont"/>
    <w:rsid w:val="00E60F6F"/>
  </w:style>
  <w:style w:type="character" w:customStyle="1" w:styleId="eop">
    <w:name w:val="eop"/>
    <w:basedOn w:val="DefaultParagraphFont"/>
    <w:rsid w:val="00E60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70039">
      <w:bodyDiv w:val="1"/>
      <w:marLeft w:val="0"/>
      <w:marRight w:val="0"/>
      <w:marTop w:val="0"/>
      <w:marBottom w:val="0"/>
      <w:divBdr>
        <w:top w:val="none" w:sz="0" w:space="0" w:color="auto"/>
        <w:left w:val="none" w:sz="0" w:space="0" w:color="auto"/>
        <w:bottom w:val="none" w:sz="0" w:space="0" w:color="auto"/>
        <w:right w:val="none" w:sz="0" w:space="0" w:color="auto"/>
      </w:divBdr>
      <w:divsChild>
        <w:div w:id="53546475">
          <w:marLeft w:val="446"/>
          <w:marRight w:val="0"/>
          <w:marTop w:val="0"/>
          <w:marBottom w:val="0"/>
          <w:divBdr>
            <w:top w:val="none" w:sz="0" w:space="0" w:color="auto"/>
            <w:left w:val="none" w:sz="0" w:space="0" w:color="auto"/>
            <w:bottom w:val="none" w:sz="0" w:space="0" w:color="auto"/>
            <w:right w:val="none" w:sz="0" w:space="0" w:color="auto"/>
          </w:divBdr>
        </w:div>
        <w:div w:id="743064794">
          <w:marLeft w:val="446"/>
          <w:marRight w:val="0"/>
          <w:marTop w:val="0"/>
          <w:marBottom w:val="0"/>
          <w:divBdr>
            <w:top w:val="none" w:sz="0" w:space="0" w:color="auto"/>
            <w:left w:val="none" w:sz="0" w:space="0" w:color="auto"/>
            <w:bottom w:val="none" w:sz="0" w:space="0" w:color="auto"/>
            <w:right w:val="none" w:sz="0" w:space="0" w:color="auto"/>
          </w:divBdr>
        </w:div>
        <w:div w:id="1102458073">
          <w:marLeft w:val="446"/>
          <w:marRight w:val="0"/>
          <w:marTop w:val="0"/>
          <w:marBottom w:val="0"/>
          <w:divBdr>
            <w:top w:val="none" w:sz="0" w:space="0" w:color="auto"/>
            <w:left w:val="none" w:sz="0" w:space="0" w:color="auto"/>
            <w:bottom w:val="none" w:sz="0" w:space="0" w:color="auto"/>
            <w:right w:val="none" w:sz="0" w:space="0" w:color="auto"/>
          </w:divBdr>
        </w:div>
      </w:divsChild>
    </w:div>
    <w:div w:id="661474522">
      <w:bodyDiv w:val="1"/>
      <w:marLeft w:val="0"/>
      <w:marRight w:val="0"/>
      <w:marTop w:val="0"/>
      <w:marBottom w:val="0"/>
      <w:divBdr>
        <w:top w:val="none" w:sz="0" w:space="0" w:color="auto"/>
        <w:left w:val="none" w:sz="0" w:space="0" w:color="auto"/>
        <w:bottom w:val="none" w:sz="0" w:space="0" w:color="auto"/>
        <w:right w:val="none" w:sz="0" w:space="0" w:color="auto"/>
      </w:divBdr>
    </w:div>
    <w:div w:id="861552160">
      <w:bodyDiv w:val="1"/>
      <w:marLeft w:val="0"/>
      <w:marRight w:val="0"/>
      <w:marTop w:val="0"/>
      <w:marBottom w:val="0"/>
      <w:divBdr>
        <w:top w:val="none" w:sz="0" w:space="0" w:color="auto"/>
        <w:left w:val="none" w:sz="0" w:space="0" w:color="auto"/>
        <w:bottom w:val="none" w:sz="0" w:space="0" w:color="auto"/>
        <w:right w:val="none" w:sz="0" w:space="0" w:color="auto"/>
      </w:divBdr>
    </w:div>
    <w:div w:id="1294091203">
      <w:bodyDiv w:val="1"/>
      <w:marLeft w:val="0"/>
      <w:marRight w:val="0"/>
      <w:marTop w:val="0"/>
      <w:marBottom w:val="0"/>
      <w:divBdr>
        <w:top w:val="none" w:sz="0" w:space="0" w:color="auto"/>
        <w:left w:val="none" w:sz="0" w:space="0" w:color="auto"/>
        <w:bottom w:val="none" w:sz="0" w:space="0" w:color="auto"/>
        <w:right w:val="none" w:sz="0" w:space="0" w:color="auto"/>
      </w:divBdr>
    </w:div>
    <w:div w:id="1314601128">
      <w:bodyDiv w:val="1"/>
      <w:marLeft w:val="0"/>
      <w:marRight w:val="0"/>
      <w:marTop w:val="0"/>
      <w:marBottom w:val="0"/>
      <w:divBdr>
        <w:top w:val="none" w:sz="0" w:space="0" w:color="auto"/>
        <w:left w:val="none" w:sz="0" w:space="0" w:color="auto"/>
        <w:bottom w:val="none" w:sz="0" w:space="0" w:color="auto"/>
        <w:right w:val="none" w:sz="0" w:space="0" w:color="auto"/>
      </w:divBdr>
    </w:div>
    <w:div w:id="1462843606">
      <w:bodyDiv w:val="1"/>
      <w:marLeft w:val="0"/>
      <w:marRight w:val="0"/>
      <w:marTop w:val="0"/>
      <w:marBottom w:val="0"/>
      <w:divBdr>
        <w:top w:val="none" w:sz="0" w:space="0" w:color="auto"/>
        <w:left w:val="none" w:sz="0" w:space="0" w:color="auto"/>
        <w:bottom w:val="none" w:sz="0" w:space="0" w:color="auto"/>
        <w:right w:val="none" w:sz="0" w:space="0" w:color="auto"/>
      </w:divBdr>
    </w:div>
    <w:div w:id="1643608419">
      <w:bodyDiv w:val="1"/>
      <w:marLeft w:val="0"/>
      <w:marRight w:val="0"/>
      <w:marTop w:val="0"/>
      <w:marBottom w:val="0"/>
      <w:divBdr>
        <w:top w:val="none" w:sz="0" w:space="0" w:color="auto"/>
        <w:left w:val="none" w:sz="0" w:space="0" w:color="auto"/>
        <w:bottom w:val="none" w:sz="0" w:space="0" w:color="auto"/>
        <w:right w:val="none" w:sz="0" w:space="0" w:color="auto"/>
      </w:divBdr>
    </w:div>
    <w:div w:id="1782720818">
      <w:bodyDiv w:val="1"/>
      <w:marLeft w:val="0"/>
      <w:marRight w:val="0"/>
      <w:marTop w:val="0"/>
      <w:marBottom w:val="0"/>
      <w:divBdr>
        <w:top w:val="none" w:sz="0" w:space="0" w:color="auto"/>
        <w:left w:val="none" w:sz="0" w:space="0" w:color="auto"/>
        <w:bottom w:val="none" w:sz="0" w:space="0" w:color="auto"/>
        <w:right w:val="none" w:sz="0" w:space="0" w:color="auto"/>
      </w:divBdr>
    </w:div>
    <w:div w:id="212573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tina@xonaspac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ler@xonaspac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igrationWizIdDocumentLibraryPermissions xmlns="bd426298-c32e-42ec-ad1c-ce059f3557bb" xsi:nil="true"/>
    <MigrationWizIdPermissions xmlns="bd426298-c32e-42ec-ad1c-ce059f3557bb" xsi:nil="true"/>
    <lcf76f155ced4ddcb4097134ff3c332f xmlns="bd426298-c32e-42ec-ad1c-ce059f3557bb">
      <Terms xmlns="http://schemas.microsoft.com/office/infopath/2007/PartnerControls"/>
    </lcf76f155ced4ddcb4097134ff3c332f>
    <MigrationWizIdSecurityGroups xmlns="bd426298-c32e-42ec-ad1c-ce059f3557bb" xsi:nil="true"/>
    <TaxCatchAll xmlns="f9fee5fe-55ef-49fe-a19b-03158bd38004" xsi:nil="true"/>
    <MigrationWizId xmlns="bd426298-c32e-42ec-ad1c-ce059f3557bb" xsi:nil="true"/>
    <MigrationWizIdPermissionLevels xmlns="bd426298-c32e-42ec-ad1c-ce059f3557bb" xsi:nil="true"/>
    <SharedWithUsers xmlns="f9fee5fe-55ef-49fe-a19b-03158bd38004">
      <UserInfo>
        <DisplayName>Brian Manning</DisplayName>
        <AccountId>34</AccountId>
        <AccountType/>
      </UserInfo>
      <UserInfo>
        <DisplayName>Tyler Reid</DisplayName>
        <AccountId>41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CC06B1793EF04EB67018997378D647" ma:contentTypeVersion="27" ma:contentTypeDescription="Create a new document." ma:contentTypeScope="" ma:versionID="2cff3596e82827be51da4eb0453de0ab">
  <xsd:schema xmlns:xsd="http://www.w3.org/2001/XMLSchema" xmlns:xs="http://www.w3.org/2001/XMLSchema" xmlns:p="http://schemas.microsoft.com/office/2006/metadata/properties" xmlns:ns2="bd426298-c32e-42ec-ad1c-ce059f3557bb" xmlns:ns3="f9fee5fe-55ef-49fe-a19b-03158bd38004" targetNamespace="http://schemas.microsoft.com/office/2006/metadata/properties" ma:root="true" ma:fieldsID="86ff0713ea47ca17f84006c6f06c3df0" ns2:_="" ns3:_="">
    <xsd:import namespace="bd426298-c32e-42ec-ad1c-ce059f3557bb"/>
    <xsd:import namespace="f9fee5fe-55ef-49fe-a19b-03158bd380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26298-c32e-42ec-ad1c-ce059f3557b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AutoTags" ma:index="9" nillable="true" ma:displayName="Tags" ma:internalName="MediaServiceAutoTags"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igrationWizId" ma:index="17" nillable="true" ma:displayName="MigrationWizId" ma:internalName="MigrationWizId">
      <xsd:simpleType>
        <xsd:restriction base="dms:Text"/>
      </xsd:simpleType>
    </xsd:element>
    <xsd:element name="MigrationWizIdPermissions" ma:index="18" nillable="true" ma:displayName="MigrationWizIdPermissions" ma:internalName="MigrationWizIdPermissions">
      <xsd:simpleType>
        <xsd:restriction base="dms:Text"/>
      </xsd:simpleType>
    </xsd:element>
    <xsd:element name="MigrationWizIdPermissionLevels" ma:index="19" nillable="true" ma:displayName="MigrationWizIdPermissionLevels" ma:internalName="MigrationWizIdPermissionLevels">
      <xsd:simpleType>
        <xsd:restriction base="dms:Text"/>
      </xsd:simpleType>
    </xsd:element>
    <xsd:element name="MigrationWizIdDocumentLibraryPermissions" ma:index="20" nillable="true" ma:displayName="MigrationWizIdDocumentLibraryPermissions" ma:internalName="MigrationWizIdDocumentLibraryPermissions">
      <xsd:simpleType>
        <xsd:restriction base="dms:Text"/>
      </xsd:simpleType>
    </xsd:element>
    <xsd:element name="MigrationWizIdSecurityGroups" ma:index="21" nillable="true" ma:displayName="MigrationWizIdSecurityGroups" ma:internalName="MigrationWizIdSecurityGroups">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b7368d-4694-4b6e-b5ad-3accae6da65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ee5fe-55ef-49fe-a19b-03158bd3800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5f35798-edb5-4039-9827-37d80a0c4c02}" ma:internalName="TaxCatchAll" ma:showField="CatchAllData" ma:web="f9fee5fe-55ef-49fe-a19b-03158bd380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D743-7119-488B-880D-4177419A1848}">
  <ds:schemaRefs>
    <ds:schemaRef ds:uri="http://schemas.microsoft.com/office/2006/metadata/properties"/>
    <ds:schemaRef ds:uri="http://schemas.microsoft.com/office/infopath/2007/PartnerControls"/>
    <ds:schemaRef ds:uri="bd426298-c32e-42ec-ad1c-ce059f3557bb"/>
    <ds:schemaRef ds:uri="f9fee5fe-55ef-49fe-a19b-03158bd38004"/>
  </ds:schemaRefs>
</ds:datastoreItem>
</file>

<file path=customXml/itemProps2.xml><?xml version="1.0" encoding="utf-8"?>
<ds:datastoreItem xmlns:ds="http://schemas.openxmlformats.org/officeDocument/2006/customXml" ds:itemID="{6D7B62A4-623E-4524-AF95-6F43942D4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26298-c32e-42ec-ad1c-ce059f3557bb"/>
    <ds:schemaRef ds:uri="f9fee5fe-55ef-49fe-a19b-03158bd380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912DD3-1236-48A9-BA01-3E7B7A0FBB1F}">
  <ds:schemaRefs>
    <ds:schemaRef ds:uri="http://schemas.microsoft.com/sharepoint/v3/contenttype/forms"/>
  </ds:schemaRefs>
</ds:datastoreItem>
</file>

<file path=customXml/itemProps4.xml><?xml version="1.0" encoding="utf-8"?>
<ds:datastoreItem xmlns:ds="http://schemas.openxmlformats.org/officeDocument/2006/customXml" ds:itemID="{2B450602-7586-4979-8FB6-F328B0FE2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2461</Words>
  <Characters>14033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16462</CharactersWithSpaces>
  <SharedDoc>false</SharedDoc>
  <HLinks>
    <vt:vector size="12" baseType="variant">
      <vt:variant>
        <vt:i4>6750285</vt:i4>
      </vt:variant>
      <vt:variant>
        <vt:i4>11</vt:i4>
      </vt:variant>
      <vt:variant>
        <vt:i4>0</vt:i4>
      </vt:variant>
      <vt:variant>
        <vt:i4>5</vt:i4>
      </vt:variant>
      <vt:variant>
        <vt:lpwstr>mailto:christina@xonaspace.com</vt:lpwstr>
      </vt:variant>
      <vt:variant>
        <vt:lpwstr/>
      </vt:variant>
      <vt:variant>
        <vt:i4>6750282</vt:i4>
      </vt:variant>
      <vt:variant>
        <vt:i4>8</vt:i4>
      </vt:variant>
      <vt:variant>
        <vt:i4>0</vt:i4>
      </vt:variant>
      <vt:variant>
        <vt:i4>5</vt:i4>
      </vt:variant>
      <vt:variant>
        <vt:lpwstr>mailto:tyler@xonaspace.com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Youn</dc:creator>
  <cp:keywords/>
  <cp:lastModifiedBy/>
  <cp:revision>2</cp:revision>
  <dcterms:created xsi:type="dcterms:W3CDTF">2024-07-12T22:30:00Z</dcterms:created>
  <dcterms:modified xsi:type="dcterms:W3CDTF">2024-07-12T22:30:00Z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MediaServiceImageTags">
    <vt:lpwstr/>
  </property>
  <property fmtid="{D5CDD505-2E9C-101B-9397-08002B2CF9AE}" pid="4" name="ContentTypeId">
    <vt:lpwstr>0x010100B0CC06B1793EF04EB67018997378D647</vt:lpwstr>
  </property>
  <property fmtid="{D5CDD505-2E9C-101B-9397-08002B2CF9AE}" pid="5" name="Docorlang">
    <vt:lpwstr/>
  </property>
  <property fmtid="{D5CDD505-2E9C-101B-9397-08002B2CF9AE}" pid="6" name="Docdate">
    <vt:lpwstr/>
  </property>
</Properties>
</file>